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4BE0C" w14:textId="77777777" w:rsidR="00D54566" w:rsidRDefault="00D54566" w:rsidP="00FE5F7E">
      <w:pPr>
        <w:spacing w:before="0" w:after="0"/>
        <w:jc w:val="center"/>
        <w:rPr>
          <w:rFonts w:asciiTheme="minorHAnsi" w:hAnsiTheme="minorHAnsi" w:cstheme="minorHAnsi"/>
          <w:b/>
          <w:bCs/>
          <w:iCs/>
          <w:color w:val="002060"/>
          <w:sz w:val="24"/>
        </w:rPr>
      </w:pPr>
    </w:p>
    <w:p w14:paraId="245DEBF0" w14:textId="77777777" w:rsidR="00D54566" w:rsidRDefault="00D54566" w:rsidP="00FE5F7E">
      <w:pPr>
        <w:spacing w:before="0" w:after="0"/>
        <w:jc w:val="center"/>
        <w:rPr>
          <w:rFonts w:asciiTheme="minorHAnsi" w:hAnsiTheme="minorHAnsi" w:cstheme="minorHAnsi"/>
          <w:b/>
          <w:bCs/>
          <w:iCs/>
          <w:color w:val="002060"/>
          <w:sz w:val="24"/>
        </w:rPr>
      </w:pPr>
    </w:p>
    <w:p w14:paraId="371FB87D" w14:textId="6DBF38DC" w:rsidR="00922C05" w:rsidRDefault="00922C05" w:rsidP="00D54566">
      <w:pPr>
        <w:spacing w:before="0" w:after="0"/>
        <w:ind w:right="414"/>
        <w:jc w:val="right"/>
        <w:rPr>
          <w:rFonts w:asciiTheme="minorHAnsi" w:hAnsiTheme="minorHAnsi" w:cstheme="minorHAnsi"/>
          <w:b/>
          <w:bCs/>
          <w:iCs/>
          <w:color w:val="002060"/>
          <w:sz w:val="24"/>
        </w:rPr>
      </w:pPr>
      <w:r w:rsidRPr="00C942EC">
        <w:rPr>
          <w:rFonts w:asciiTheme="minorHAnsi" w:hAnsiTheme="minorHAnsi" w:cstheme="minorHAnsi"/>
          <w:b/>
          <w:bCs/>
          <w:iCs/>
          <w:color w:val="002060"/>
          <w:sz w:val="24"/>
        </w:rPr>
        <w:t xml:space="preserve">Anexa </w:t>
      </w:r>
      <w:r w:rsidR="00666C7A">
        <w:rPr>
          <w:rFonts w:asciiTheme="minorHAnsi" w:hAnsiTheme="minorHAnsi" w:cstheme="minorHAnsi"/>
          <w:b/>
          <w:bCs/>
          <w:iCs/>
          <w:color w:val="002060"/>
          <w:sz w:val="24"/>
        </w:rPr>
        <w:t>9</w:t>
      </w:r>
      <w:r w:rsidRPr="00C942EC">
        <w:rPr>
          <w:rFonts w:asciiTheme="minorHAnsi" w:hAnsiTheme="minorHAnsi" w:cstheme="minorHAnsi"/>
          <w:b/>
          <w:bCs/>
          <w:iCs/>
          <w:color w:val="002060"/>
          <w:sz w:val="24"/>
        </w:rPr>
        <w:t>:</w:t>
      </w:r>
      <w:r w:rsidR="00D54566">
        <w:rPr>
          <w:rFonts w:asciiTheme="minorHAnsi" w:hAnsiTheme="minorHAnsi" w:cstheme="minorHAnsi"/>
          <w:b/>
          <w:bCs/>
          <w:iCs/>
          <w:color w:val="002060"/>
          <w:sz w:val="24"/>
        </w:rPr>
        <w:t xml:space="preserve"> </w:t>
      </w:r>
      <w:r w:rsidRPr="00C942EC">
        <w:rPr>
          <w:rFonts w:asciiTheme="minorHAnsi" w:hAnsiTheme="minorHAnsi" w:cstheme="minorHAnsi"/>
          <w:b/>
          <w:bCs/>
          <w:iCs/>
          <w:color w:val="002060"/>
          <w:sz w:val="24"/>
        </w:rPr>
        <w:t>Grila de verificare a eligibilității cererilor de finanțare</w:t>
      </w:r>
    </w:p>
    <w:p w14:paraId="6DCFA8F0" w14:textId="77777777" w:rsidR="00D54566" w:rsidRPr="00C942EC" w:rsidRDefault="00D54566" w:rsidP="00D54566">
      <w:pPr>
        <w:spacing w:before="0" w:after="0"/>
        <w:ind w:right="414"/>
        <w:jc w:val="right"/>
        <w:rPr>
          <w:rFonts w:asciiTheme="minorHAnsi" w:hAnsiTheme="minorHAnsi" w:cstheme="minorHAnsi"/>
          <w:b/>
          <w:bCs/>
          <w:iCs/>
          <w:color w:val="002060"/>
          <w:sz w:val="24"/>
        </w:rPr>
      </w:pPr>
    </w:p>
    <w:tbl>
      <w:tblPr>
        <w:tblW w:w="14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2341"/>
      </w:tblGrid>
      <w:tr w:rsidR="00922C05" w:rsidRPr="00C942EC" w14:paraId="637493D6" w14:textId="77777777" w:rsidTr="00D54566">
        <w:trPr>
          <w:jc w:val="center"/>
        </w:trPr>
        <w:tc>
          <w:tcPr>
            <w:tcW w:w="14179"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666C7A" w:rsidRPr="00C942EC" w14:paraId="62BF03D8" w14:textId="77777777" w:rsidTr="00D54566">
        <w:trPr>
          <w:jc w:val="center"/>
        </w:trPr>
        <w:tc>
          <w:tcPr>
            <w:tcW w:w="1838" w:type="dxa"/>
            <w:shd w:val="clear" w:color="auto" w:fill="auto"/>
          </w:tcPr>
          <w:p w14:paraId="0A587161" w14:textId="77777777" w:rsidR="00666C7A" w:rsidRPr="00C942EC" w:rsidRDefault="00666C7A" w:rsidP="00666C7A">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341" w:type="dxa"/>
            <w:shd w:val="clear" w:color="auto" w:fill="auto"/>
          </w:tcPr>
          <w:p w14:paraId="3B5C65ED" w14:textId="3E9CEC35" w:rsidR="00666C7A" w:rsidRPr="00666C7A" w:rsidRDefault="00666C7A" w:rsidP="00666C7A">
            <w:pPr>
              <w:pStyle w:val="Title"/>
              <w:spacing w:before="0" w:after="0"/>
              <w:jc w:val="both"/>
              <w:outlineLvl w:val="0"/>
              <w:rPr>
                <w:rFonts w:asciiTheme="minorHAnsi" w:hAnsiTheme="minorHAnsi" w:cstheme="minorHAnsi"/>
                <w:iCs/>
                <w:color w:val="002060"/>
                <w:sz w:val="24"/>
              </w:rPr>
            </w:pPr>
            <w:r w:rsidRPr="00666C7A">
              <w:rPr>
                <w:rFonts w:asciiTheme="minorHAnsi" w:hAnsiTheme="minorHAnsi" w:cstheme="minorHAnsi"/>
                <w:color w:val="002060"/>
                <w:sz w:val="24"/>
              </w:rPr>
              <w:t>Prioritatea 4: Investiții în infrastructuri spitalicești și sanitare</w:t>
            </w:r>
            <w:r w:rsidRPr="00666C7A" w:rsidDel="00536C8F">
              <w:rPr>
                <w:rFonts w:asciiTheme="minorHAnsi" w:hAnsiTheme="minorHAnsi" w:cstheme="minorHAnsi"/>
                <w:color w:val="002060"/>
                <w:sz w:val="24"/>
              </w:rPr>
              <w:t xml:space="preserve"> </w:t>
            </w:r>
          </w:p>
        </w:tc>
      </w:tr>
      <w:tr w:rsidR="00666C7A" w:rsidRPr="00C942EC" w14:paraId="2F45A848" w14:textId="77777777" w:rsidTr="00D54566">
        <w:trPr>
          <w:jc w:val="center"/>
        </w:trPr>
        <w:tc>
          <w:tcPr>
            <w:tcW w:w="1838" w:type="dxa"/>
            <w:shd w:val="clear" w:color="auto" w:fill="auto"/>
          </w:tcPr>
          <w:p w14:paraId="55037200" w14:textId="77777777" w:rsidR="00666C7A" w:rsidRPr="00C942EC" w:rsidRDefault="00666C7A" w:rsidP="00666C7A">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341" w:type="dxa"/>
            <w:shd w:val="clear" w:color="auto" w:fill="auto"/>
          </w:tcPr>
          <w:p w14:paraId="00393F7F" w14:textId="214AFD35" w:rsidR="00666C7A" w:rsidRPr="00666C7A" w:rsidRDefault="00666C7A" w:rsidP="00666C7A">
            <w:pPr>
              <w:pStyle w:val="Title"/>
              <w:spacing w:before="0" w:after="0"/>
              <w:jc w:val="both"/>
              <w:outlineLvl w:val="0"/>
              <w:rPr>
                <w:rFonts w:asciiTheme="minorHAnsi" w:hAnsiTheme="minorHAnsi" w:cstheme="minorHAnsi"/>
                <w:iCs/>
                <w:color w:val="002060"/>
                <w:sz w:val="24"/>
              </w:rPr>
            </w:pPr>
            <w:r w:rsidRPr="00666C7A">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666C7A" w:rsidRPr="00C942EC" w14:paraId="69774DFE" w14:textId="77777777" w:rsidTr="00D54566">
        <w:trPr>
          <w:jc w:val="center"/>
        </w:trPr>
        <w:tc>
          <w:tcPr>
            <w:tcW w:w="1838" w:type="dxa"/>
            <w:shd w:val="clear" w:color="auto" w:fill="auto"/>
          </w:tcPr>
          <w:p w14:paraId="1E558E07" w14:textId="77777777" w:rsidR="00666C7A" w:rsidRPr="00C942EC" w:rsidRDefault="00666C7A" w:rsidP="00666C7A">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341" w:type="dxa"/>
            <w:shd w:val="clear" w:color="auto" w:fill="auto"/>
          </w:tcPr>
          <w:p w14:paraId="5336696D" w14:textId="25D6FAAF" w:rsidR="00666C7A" w:rsidRPr="00666C7A" w:rsidRDefault="00666C7A" w:rsidP="00666C7A">
            <w:pPr>
              <w:spacing w:before="0" w:after="0"/>
              <w:jc w:val="both"/>
              <w:rPr>
                <w:rFonts w:asciiTheme="minorHAnsi" w:hAnsiTheme="minorHAnsi" w:cstheme="minorHAnsi"/>
                <w:b/>
                <w:bCs/>
                <w:iCs/>
                <w:color w:val="002060"/>
                <w:sz w:val="24"/>
              </w:rPr>
            </w:pPr>
            <w:r w:rsidRPr="00666C7A">
              <w:rPr>
                <w:rFonts w:asciiTheme="minorHAnsi" w:hAnsiTheme="minorHAnsi" w:cstheme="minorHAnsi"/>
                <w:b/>
                <w:bCs/>
                <w:color w:val="002060"/>
                <w:sz w:val="24"/>
              </w:rPr>
              <w:t>Continuarea investițiilor finanțate prin POIM 2014-2020 în domeniul sănătății care vizează capabilități medicale mobile / formațiuni medicale mobile de diagnostic și tratament /containere de logistică medicală, operațiuni etapizate</w:t>
            </w:r>
          </w:p>
        </w:tc>
      </w:tr>
      <w:tr w:rsidR="00922C05" w:rsidRPr="00C942EC" w14:paraId="5C267059" w14:textId="77777777" w:rsidTr="00D54566">
        <w:trPr>
          <w:jc w:val="center"/>
        </w:trPr>
        <w:tc>
          <w:tcPr>
            <w:tcW w:w="1838"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341"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D54566">
        <w:trPr>
          <w:jc w:val="center"/>
        </w:trPr>
        <w:tc>
          <w:tcPr>
            <w:tcW w:w="1838"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341" w:type="dxa"/>
            <w:shd w:val="clear" w:color="auto" w:fill="auto"/>
          </w:tcPr>
          <w:p w14:paraId="249CE6BD"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D54566">
        <w:trPr>
          <w:jc w:val="center"/>
        </w:trPr>
        <w:tc>
          <w:tcPr>
            <w:tcW w:w="1838"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341"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D54566">
        <w:trPr>
          <w:jc w:val="center"/>
        </w:trPr>
        <w:tc>
          <w:tcPr>
            <w:tcW w:w="1838"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341" w:type="dxa"/>
            <w:shd w:val="clear" w:color="auto" w:fill="auto"/>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D54566">
        <w:trPr>
          <w:jc w:val="center"/>
        </w:trPr>
        <w:tc>
          <w:tcPr>
            <w:tcW w:w="1838"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341"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32A0DD24" w:rsidR="008C4B92" w:rsidRPr="00AB250E"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w:t>
            </w:r>
            <w:r w:rsidRPr="00AB250E">
              <w:rPr>
                <w:rFonts w:asciiTheme="minorHAnsi" w:hAnsiTheme="minorHAnsi" w:cstheme="minorHAnsi"/>
                <w:color w:val="002060"/>
                <w:sz w:val="24"/>
              </w:rPr>
              <w:t xml:space="preserve">constituire prevăzute în ghidul solicitantului? (secțiunea </w:t>
            </w:r>
            <w:r w:rsidR="004C53B1" w:rsidRPr="00AB250E">
              <w:rPr>
                <w:rFonts w:asciiTheme="minorHAnsi" w:hAnsiTheme="minorHAnsi" w:cstheme="minorHAnsi"/>
                <w:color w:val="002060"/>
                <w:sz w:val="24"/>
              </w:rPr>
              <w:t xml:space="preserve">5.1.1-pct.1.) și </w:t>
            </w:r>
            <w:r w:rsidRPr="00AB250E">
              <w:rPr>
                <w:rFonts w:asciiTheme="minorHAnsi" w:hAnsiTheme="minorHAnsi" w:cstheme="minorHAnsi"/>
                <w:color w:val="002060"/>
                <w:sz w:val="24"/>
              </w:rPr>
              <w:t>5.1.2</w:t>
            </w:r>
            <w:r w:rsidR="004C53B1" w:rsidRPr="00AB250E">
              <w:rPr>
                <w:rFonts w:asciiTheme="minorHAnsi" w:hAnsiTheme="minorHAnsi" w:cstheme="minorHAnsi"/>
                <w:color w:val="002060"/>
                <w:sz w:val="24"/>
              </w:rPr>
              <w:t>)?</w:t>
            </w:r>
          </w:p>
          <w:p w14:paraId="5070786B" w14:textId="00FC7504" w:rsidR="008C4B92" w:rsidRPr="00AB250E"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AB250E">
              <w:rPr>
                <w:rFonts w:asciiTheme="minorHAnsi" w:hAnsiTheme="minorHAnsi" w:cstheme="minorHAnsi"/>
                <w:color w:val="002060"/>
                <w:sz w:val="24"/>
              </w:rPr>
              <w:t>Solicitanții și partenerii sunt exclusiv din categoria entități publice</w:t>
            </w:r>
            <w:r w:rsidR="004C53B1" w:rsidRPr="00AB250E">
              <w:rPr>
                <w:rFonts w:asciiTheme="minorHAnsi" w:hAnsiTheme="minorHAnsi" w:cstheme="minorHAnsi"/>
                <w:color w:val="002060"/>
                <w:sz w:val="24"/>
              </w:rPr>
              <w:t>?</w:t>
            </w:r>
          </w:p>
          <w:p w14:paraId="4A819F48" w14:textId="119EDA63" w:rsidR="00922C05"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AB250E">
              <w:rPr>
                <w:rFonts w:asciiTheme="minorHAnsi" w:hAnsiTheme="minorHAnsi" w:cstheme="minorHAnsi"/>
                <w:color w:val="002060"/>
                <w:sz w:val="24"/>
              </w:rPr>
              <w:t xml:space="preserve">Sunt respectate regulile și cerințele privind parteneriatul (secțiunea </w:t>
            </w:r>
            <w:r w:rsidRPr="00ED481E">
              <w:rPr>
                <w:rFonts w:asciiTheme="minorHAnsi" w:hAnsiTheme="minorHAnsi" w:cstheme="minorHAnsi"/>
                <w:color w:val="002060"/>
                <w:sz w:val="24"/>
              </w:rPr>
              <w:t>5.1.</w:t>
            </w:r>
            <w:r w:rsidR="00834370" w:rsidRPr="00ED481E">
              <w:rPr>
                <w:rFonts w:asciiTheme="minorHAnsi" w:hAnsiTheme="minorHAnsi" w:cstheme="minorHAnsi"/>
                <w:color w:val="002060"/>
                <w:sz w:val="24"/>
              </w:rPr>
              <w:t>3</w:t>
            </w:r>
            <w:r w:rsidRPr="00ED481E">
              <w:rPr>
                <w:rFonts w:asciiTheme="minorHAnsi" w:hAnsiTheme="minorHAnsi" w:cstheme="minorHAnsi"/>
                <w:color w:val="002060"/>
                <w:sz w:val="24"/>
              </w:rPr>
              <w:t>.)</w:t>
            </w:r>
            <w:r w:rsidR="004C53B1" w:rsidRPr="00ED481E">
              <w:rPr>
                <w:rFonts w:asciiTheme="minorHAnsi" w:hAnsiTheme="minorHAnsi" w:cstheme="minorHAnsi"/>
                <w:color w:val="002060"/>
                <w:sz w:val="24"/>
              </w:rPr>
              <w:t>?</w:t>
            </w:r>
            <w:r w:rsidR="00834370">
              <w:rPr>
                <w:rFonts w:asciiTheme="minorHAnsi" w:hAnsiTheme="minorHAnsi" w:cstheme="minorHAnsi"/>
                <w:color w:val="002060"/>
                <w:sz w:val="24"/>
              </w:rPr>
              <w:t xml:space="preserve"> </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24443AD6" w:rsidR="008C4B92" w:rsidRPr="00C942EC" w:rsidRDefault="00922C05" w:rsidP="00FE5F7E">
            <w:pPr>
              <w:pStyle w:val="Header"/>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 xml:space="preserve">Sunt anexate documentele statutare ale solicitantului </w:t>
            </w:r>
            <w:r w:rsidRPr="00AB250E">
              <w:rPr>
                <w:rFonts w:asciiTheme="minorHAnsi" w:hAnsiTheme="minorHAnsi" w:cstheme="minorHAnsi"/>
                <w:color w:val="002060"/>
                <w:sz w:val="24"/>
              </w:rPr>
              <w:t>și ale partenerilor</w:t>
            </w:r>
            <w:r w:rsidRPr="00C942EC">
              <w:rPr>
                <w:rFonts w:asciiTheme="minorHAnsi" w:hAnsiTheme="minorHAnsi" w:cstheme="minorHAnsi"/>
                <w:color w:val="002060"/>
                <w:sz w:val="24"/>
              </w:rPr>
              <w:t>,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CD7B19C"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9EB8B2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IV. Acordul de parteneriat, dacă este cazul</w:t>
            </w:r>
          </w:p>
          <w:p w14:paraId="7C46B3E7" w14:textId="12AC3129" w:rsidR="008C4B92" w:rsidRPr="00C942EC" w:rsidRDefault="006D3458" w:rsidP="00FE5F7E">
            <w:pPr>
              <w:pStyle w:val="ListParagraph"/>
              <w:numPr>
                <w:ilvl w:val="0"/>
                <w:numId w:val="78"/>
              </w:numPr>
              <w:spacing w:after="0"/>
              <w:rPr>
                <w:rFonts w:asciiTheme="minorHAnsi" w:hAnsiTheme="minorHAnsi" w:cstheme="minorHAnsi"/>
                <w:color w:val="002060"/>
                <w:szCs w:val="24"/>
              </w:rPr>
            </w:pPr>
            <w:r>
              <w:rPr>
                <w:rFonts w:asciiTheme="minorHAnsi" w:hAnsiTheme="minorHAnsi" w:cstheme="minorHAnsi"/>
                <w:bCs/>
                <w:color w:val="002060"/>
                <w:szCs w:val="24"/>
              </w:rPr>
              <w:t>nu este cazul</w:t>
            </w:r>
          </w:p>
        </w:tc>
        <w:tc>
          <w:tcPr>
            <w:tcW w:w="258" w:type="pct"/>
            <w:shd w:val="clear" w:color="auto" w:fill="auto"/>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9C596A5" w14:textId="2F39A6B1"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V. Notă justificativă </w:t>
            </w:r>
            <w:r w:rsidR="008C4B92" w:rsidRPr="00C942EC">
              <w:rPr>
                <w:rFonts w:asciiTheme="minorHAnsi" w:hAnsiTheme="minorHAnsi" w:cstheme="minorHAnsi"/>
                <w:b/>
                <w:color w:val="002060"/>
                <w:sz w:val="24"/>
              </w:rPr>
              <w:t>î</w:t>
            </w:r>
            <w:r w:rsidRPr="00C942EC">
              <w:rPr>
                <w:rFonts w:asciiTheme="minorHAnsi" w:hAnsiTheme="minorHAnsi" w:cstheme="minorHAnsi"/>
                <w:b/>
                <w:color w:val="002060"/>
                <w:sz w:val="24"/>
              </w:rPr>
              <w:t>n cazul parteneriatului, dac</w:t>
            </w:r>
            <w:r w:rsidR="008C4B92" w:rsidRPr="00C942EC">
              <w:rPr>
                <w:rFonts w:asciiTheme="minorHAnsi" w:hAnsiTheme="minorHAnsi" w:cstheme="minorHAnsi"/>
                <w:b/>
                <w:color w:val="002060"/>
                <w:sz w:val="24"/>
              </w:rPr>
              <w:t>ă</w:t>
            </w:r>
            <w:r w:rsidRPr="00C942EC">
              <w:rPr>
                <w:rFonts w:asciiTheme="minorHAnsi" w:hAnsiTheme="minorHAnsi" w:cstheme="minorHAnsi"/>
                <w:b/>
                <w:color w:val="002060"/>
                <w:sz w:val="24"/>
              </w:rPr>
              <w:t xml:space="preserve"> este cazul</w:t>
            </w:r>
          </w:p>
          <w:p w14:paraId="0C312424" w14:textId="478D115E" w:rsidR="00922C05" w:rsidRPr="00C942EC" w:rsidRDefault="006D3458" w:rsidP="00FE5F7E">
            <w:pPr>
              <w:pStyle w:val="ListParagraph"/>
              <w:numPr>
                <w:ilvl w:val="0"/>
                <w:numId w:val="59"/>
              </w:numPr>
              <w:spacing w:after="0"/>
              <w:rPr>
                <w:rFonts w:asciiTheme="minorHAnsi" w:hAnsiTheme="minorHAnsi" w:cstheme="minorHAnsi"/>
                <w:bCs/>
                <w:color w:val="002060"/>
                <w:szCs w:val="24"/>
              </w:rPr>
            </w:pPr>
            <w:r>
              <w:rPr>
                <w:rFonts w:asciiTheme="minorHAnsi" w:hAnsiTheme="minorHAnsi" w:cstheme="minorHAnsi"/>
                <w:bCs/>
                <w:color w:val="002060"/>
                <w:szCs w:val="24"/>
              </w:rPr>
              <w:t>nu este cazul</w:t>
            </w:r>
          </w:p>
        </w:tc>
        <w:tc>
          <w:tcPr>
            <w:tcW w:w="258" w:type="pct"/>
            <w:shd w:val="clear" w:color="auto" w:fill="auto"/>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4EB0A9E7" w:rsidR="00922C05" w:rsidRPr="00C942EC"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 xml:space="preserve">VI. Solicitantul și/sau reprezentantul său legal, inclusiv partenerul și/sau reprezentantul său legal, dacă este cazul,  NU se încadrează </w:t>
            </w:r>
            <w:bookmarkStart w:id="0" w:name="_Hlk160634008"/>
            <w:r w:rsidRPr="00C942EC">
              <w:rPr>
                <w:rFonts w:asciiTheme="minorHAnsi" w:hAnsiTheme="minorHAnsi" w:cstheme="minorHAnsi"/>
                <w:b/>
                <w:color w:val="002060"/>
                <w:sz w:val="24"/>
              </w:rPr>
              <w:t>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w:t>
            </w:r>
            <w:bookmarkEnd w:id="0"/>
            <w:r w:rsidRPr="00C942EC">
              <w:rPr>
                <w:rFonts w:asciiTheme="minorHAnsi" w:hAnsiTheme="minorHAnsi" w:cstheme="minorHAnsi"/>
                <w:b/>
                <w:color w:val="002060"/>
                <w:sz w:val="24"/>
              </w:rPr>
              <w:t xml:space="preserve"> din Declarația Unică</w:t>
            </w:r>
          </w:p>
          <w:p w14:paraId="4073D8F9" w14:textId="1C98F7E6" w:rsidR="008C4B92" w:rsidRPr="00C942EC" w:rsidRDefault="00922C05" w:rsidP="00FE5F7E">
            <w:pPr>
              <w:pStyle w:val="Header"/>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A5CBF83" w14:textId="47EFF843"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 Documente de proprietate/</w:t>
            </w:r>
            <w:r w:rsidR="004C53B1"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administrare</w:t>
            </w:r>
            <w:ins w:id="1" w:author="Sia Sararu" w:date="2024-04-25T10:24:00Z">
              <w:r w:rsidR="009A0320">
                <w:rPr>
                  <w:rFonts w:asciiTheme="minorHAnsi" w:hAnsiTheme="minorHAnsi" w:cstheme="minorHAnsi"/>
                  <w:b/>
                  <w:color w:val="002060"/>
                  <w:sz w:val="24"/>
                </w:rPr>
                <w:t>/</w:t>
              </w:r>
            </w:ins>
            <w:ins w:id="2" w:author="Sia Sararu" w:date="2024-04-25T10:27:00Z">
              <w:r w:rsidR="009A0320">
                <w:rPr>
                  <w:rFonts w:asciiTheme="minorHAnsi" w:hAnsiTheme="minorHAnsi" w:cstheme="minorHAnsi"/>
                  <w:b/>
                  <w:color w:val="002060"/>
                  <w:sz w:val="24"/>
                </w:rPr>
                <w:t>drept de folosință</w:t>
              </w:r>
            </w:ins>
          </w:p>
          <w:p w14:paraId="432BC627" w14:textId="11F1F281" w:rsidR="00922C05" w:rsidRPr="00C942EC" w:rsidRDefault="00922C05" w:rsidP="00FE5F7E">
            <w:pPr>
              <w:pStyle w:val="ListParagraph"/>
              <w:numPr>
                <w:ilvl w:val="0"/>
                <w:numId w:val="6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anexate documentele aplicabile care dovedesc dreptul de proprietate publică/</w:t>
            </w:r>
            <w:r w:rsidR="00605706">
              <w:rPr>
                <w:rFonts w:asciiTheme="minorHAnsi" w:hAnsiTheme="minorHAnsi" w:cstheme="minorHAnsi"/>
                <w:color w:val="002060"/>
                <w:szCs w:val="24"/>
              </w:rPr>
              <w:t xml:space="preserve"> privată</w:t>
            </w:r>
            <w:r w:rsidR="008C4B92"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administrare, </w:t>
            </w:r>
            <w:ins w:id="3" w:author="Sia Sararu" w:date="2024-04-25T10:28:00Z">
              <w:r w:rsidR="009A0320">
                <w:rPr>
                  <w:rFonts w:asciiTheme="minorHAnsi" w:hAnsiTheme="minorHAnsi" w:cstheme="minorHAnsi"/>
                  <w:color w:val="002060"/>
                  <w:szCs w:val="24"/>
                </w:rPr>
                <w:t xml:space="preserve">drept de folosință </w:t>
              </w:r>
            </w:ins>
            <w:r w:rsidRPr="00C942EC">
              <w:rPr>
                <w:rFonts w:asciiTheme="minorHAnsi" w:hAnsiTheme="minorHAnsi" w:cstheme="minorHAnsi"/>
                <w:color w:val="002060"/>
                <w:szCs w:val="24"/>
              </w:rPr>
              <w:t>pentru imobilele</w:t>
            </w:r>
            <w:ins w:id="4" w:author="Sia Sararu" w:date="2024-04-25T10:31:00Z">
              <w:r w:rsidR="009A0320">
                <w:rPr>
                  <w:rFonts w:asciiTheme="minorHAnsi" w:hAnsiTheme="minorHAnsi" w:cstheme="minorHAnsi"/>
                  <w:color w:val="002060"/>
                  <w:szCs w:val="24"/>
                </w:rPr>
                <w:t xml:space="preserve"> (teren)</w:t>
              </w:r>
            </w:ins>
            <w:r w:rsidRPr="00C942EC">
              <w:rPr>
                <w:rFonts w:asciiTheme="minorHAnsi" w:hAnsiTheme="minorHAnsi" w:cstheme="minorHAnsi"/>
                <w:color w:val="002060"/>
                <w:szCs w:val="24"/>
              </w:rPr>
              <w: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 bunurile mobile obiect al proiectului, drepturi menționate în Ghidul solicitantului?</w:t>
            </w:r>
          </w:p>
          <w:p w14:paraId="015D9D8A" w14:textId="384D6D7E"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F7162AA" w14:textId="77777777" w:rsidR="00922C05" w:rsidRDefault="00922C05" w:rsidP="00FE5F7E">
            <w:pPr>
              <w:pStyle w:val="Header"/>
              <w:numPr>
                <w:ilvl w:val="0"/>
                <w:numId w:val="60"/>
              </w:numPr>
              <w:tabs>
                <w:tab w:val="clear" w:pos="4320"/>
                <w:tab w:val="center" w:pos="639"/>
              </w:tabs>
              <w:spacing w:before="0" w:after="0"/>
              <w:jc w:val="both"/>
              <w:rPr>
                <w:ins w:id="5" w:author="Sia Sararu" w:date="2024-04-25T10:28:00Z"/>
                <w:rFonts w:asciiTheme="minorHAnsi" w:hAnsiTheme="minorHAnsi" w:cstheme="minorHAnsi"/>
                <w:color w:val="002060"/>
                <w:sz w:val="24"/>
              </w:rPr>
            </w:pPr>
            <w:r w:rsidRPr="00C942EC">
              <w:rPr>
                <w:rFonts w:asciiTheme="minorHAnsi" w:hAnsiTheme="minorHAnsi" w:cstheme="minorHAnsi"/>
                <w:color w:val="002060"/>
                <w:sz w:val="24"/>
                <w:lang w:eastAsia="ro-RO"/>
              </w:rPr>
              <w:t xml:space="preserve">În cazul dovedirii dreptului de administrare aferent proprietății publice, este anexat actul juridic prin care se conferă dreptul de administrare pe o perioadă estimată acoperitoare </w:t>
            </w:r>
            <w:r w:rsidRPr="00C942EC">
              <w:rPr>
                <w:rFonts w:asciiTheme="minorHAnsi" w:hAnsiTheme="minorHAnsi" w:cstheme="minorHAnsi"/>
                <w:color w:val="002060"/>
                <w:sz w:val="24"/>
                <w:lang w:eastAsia="ro-RO"/>
              </w:rPr>
              <w:lastRenderedPageBreak/>
              <w:t>până la împlinirea a cel puțin cinci ani de la efectuarea plății finale după finalizarea proiectului pentru care se solicită finanțare?</w:t>
            </w:r>
          </w:p>
          <w:p w14:paraId="67F70825" w14:textId="79B9C62F" w:rsidR="009A0320" w:rsidRPr="009A0320" w:rsidRDefault="009A0320"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ins w:id="6" w:author="Sia Sararu" w:date="2024-04-25T10:28:00Z">
              <w:r>
                <w:rPr>
                  <w:rFonts w:asciiTheme="minorHAnsi" w:hAnsiTheme="minorHAnsi" w:cstheme="minorHAnsi"/>
                  <w:color w:val="002060"/>
                  <w:sz w:val="24"/>
                </w:rPr>
                <w:t xml:space="preserve">În cazul dovedirii dreptului de folosință (închiriere/comodat) </w:t>
              </w:r>
            </w:ins>
            <w:ins w:id="7" w:author="Sia Sararu" w:date="2024-04-25T10:29:00Z">
              <w:r>
                <w:rPr>
                  <w:rFonts w:asciiTheme="minorHAnsi" w:hAnsiTheme="minorHAnsi" w:cstheme="minorHAnsi"/>
                  <w:color w:val="002060"/>
                  <w:sz w:val="24"/>
                </w:rPr>
                <w:t xml:space="preserve">contractul </w:t>
              </w:r>
              <w:r w:rsidRPr="009A0320">
                <w:rPr>
                  <w:rFonts w:asciiTheme="minorHAnsi" w:hAnsiTheme="minorHAnsi" w:cstheme="minorHAnsi"/>
                  <w:iCs/>
                  <w:color w:val="002060"/>
                  <w:sz w:val="24"/>
                </w:rPr>
                <w:t>prin care se conferă dreptul de închiriere/comodat pe o perioadă acoperitoare până la împlinirea a cel puțin cinci ani de la efectuarea plății finale după finalizarea proiectului pentru care se solicită finanțare</w:t>
              </w:r>
              <w:r>
                <w:rPr>
                  <w:rFonts w:asciiTheme="minorHAnsi" w:hAnsiTheme="minorHAnsi" w:cstheme="minorHAnsi"/>
                  <w:iCs/>
                  <w:color w:val="002060"/>
                  <w:sz w:val="24"/>
                </w:rPr>
                <w:t>.</w:t>
              </w:r>
            </w:ins>
          </w:p>
          <w:p w14:paraId="3BE3020E" w14:textId="77777777" w:rsidR="00922C05" w:rsidRDefault="00922C05" w:rsidP="00FE5F7E">
            <w:pPr>
              <w:pStyle w:val="Header"/>
              <w:numPr>
                <w:ilvl w:val="0"/>
                <w:numId w:val="60"/>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3E933FCE" w14:textId="77777777" w:rsidR="00605706" w:rsidRPr="00605706" w:rsidRDefault="008A1680" w:rsidP="006A1C4E">
            <w:pPr>
              <w:pStyle w:val="Header"/>
              <w:numPr>
                <w:ilvl w:val="0"/>
                <w:numId w:val="60"/>
              </w:numPr>
              <w:tabs>
                <w:tab w:val="clear" w:pos="4320"/>
                <w:tab w:val="center" w:pos="460"/>
              </w:tabs>
              <w:spacing w:before="0" w:after="0"/>
              <w:jc w:val="both"/>
              <w:rPr>
                <w:rFonts w:asciiTheme="minorHAnsi" w:hAnsiTheme="minorHAnsi" w:cstheme="minorHAnsi"/>
                <w:b/>
                <w:color w:val="17365D" w:themeColor="text2" w:themeShade="BF"/>
                <w:sz w:val="24"/>
              </w:rPr>
            </w:pPr>
            <w:r w:rsidRPr="006A1C4E">
              <w:rPr>
                <w:rFonts w:asciiTheme="minorHAnsi" w:hAnsiTheme="minorHAnsi" w:cstheme="minorHAnsi"/>
                <w:color w:val="002060"/>
                <w:sz w:val="24"/>
              </w:rPr>
              <w:t>Este anexat Certificatul de urbanism?</w:t>
            </w:r>
            <w:r w:rsidR="00605706" w:rsidRPr="00605706">
              <w:rPr>
                <w:rFonts w:asciiTheme="minorHAnsi" w:hAnsiTheme="minorHAnsi" w:cstheme="minorHAnsi"/>
                <w:b/>
                <w:color w:val="17365D" w:themeColor="text2" w:themeShade="BF"/>
                <w:sz w:val="24"/>
              </w:rPr>
              <w:t xml:space="preserve"> </w:t>
            </w:r>
          </w:p>
          <w:p w14:paraId="096F705D" w14:textId="0919D1D3" w:rsidR="00605706" w:rsidRPr="00605706" w:rsidRDefault="00605706" w:rsidP="00605706">
            <w:pPr>
              <w:spacing w:before="0" w:after="0"/>
              <w:rPr>
                <w:rFonts w:asciiTheme="minorHAnsi" w:hAnsiTheme="minorHAnsi" w:cstheme="minorHAnsi"/>
                <w:b/>
                <w:color w:val="17365D" w:themeColor="text2" w:themeShade="BF"/>
                <w:sz w:val="24"/>
              </w:rPr>
            </w:pPr>
            <w:r w:rsidRPr="00605706">
              <w:rPr>
                <w:rFonts w:asciiTheme="minorHAnsi" w:hAnsiTheme="minorHAnsi" w:cstheme="minorHAnsi"/>
                <w:b/>
                <w:color w:val="17365D" w:themeColor="text2" w:themeShade="BF"/>
                <w:sz w:val="24"/>
              </w:rPr>
              <w:t xml:space="preserve">sau </w:t>
            </w:r>
          </w:p>
          <w:p w14:paraId="33C6DBAA" w14:textId="13365F67" w:rsidR="008A1680" w:rsidRDefault="00605706" w:rsidP="00605706">
            <w:pPr>
              <w:tabs>
                <w:tab w:val="center" w:pos="460"/>
              </w:tabs>
              <w:spacing w:after="0"/>
              <w:rPr>
                <w:rFonts w:asciiTheme="minorHAnsi" w:hAnsiTheme="minorHAnsi" w:cstheme="minorHAnsi"/>
                <w:b/>
                <w:color w:val="17365D" w:themeColor="text2" w:themeShade="BF"/>
                <w:sz w:val="24"/>
              </w:rPr>
            </w:pPr>
            <w:r w:rsidRPr="006A1C4E">
              <w:rPr>
                <w:rFonts w:asciiTheme="minorHAnsi" w:hAnsiTheme="minorHAnsi" w:cstheme="minorHAnsi"/>
                <w:b/>
                <w:color w:val="17365D" w:themeColor="text2" w:themeShade="BF"/>
                <w:sz w:val="24"/>
              </w:rPr>
              <w:t>Autorizația de construire a fost depusă</w:t>
            </w:r>
          </w:p>
          <w:p w14:paraId="0ED2A07D" w14:textId="58D5AD62"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w:t>
            </w:r>
            <w:del w:id="8" w:author="Sia Sararu" w:date="2024-04-25T10:33:00Z">
              <w:r w:rsidRPr="00C942EC" w:rsidDel="009A0320">
                <w:rPr>
                  <w:rFonts w:asciiTheme="minorHAnsi" w:hAnsiTheme="minorHAnsi" w:cstheme="minorHAnsi"/>
                  <w:color w:val="002060"/>
                  <w:sz w:val="24"/>
                </w:rPr>
                <w:delText xml:space="preserve">Clădirile și/sau </w:delText>
              </w:r>
            </w:del>
            <w:r w:rsidRPr="00C942EC">
              <w:rPr>
                <w:rFonts w:asciiTheme="minorHAnsi" w:hAnsiTheme="minorHAnsi" w:cstheme="minorHAnsi"/>
                <w:color w:val="002060"/>
                <w:sz w:val="24"/>
              </w:rPr>
              <w:t>terenul) care face obiectul proiectului îndeplinește cumulativ următoarele condiții, conform prevederilor din ghidul solicitantului:</w:t>
            </w:r>
          </w:p>
          <w:p w14:paraId="4163A73D" w14:textId="5723A6C3" w:rsidR="00922C05" w:rsidRPr="00C942EC" w:rsidRDefault="00922C05" w:rsidP="00FE5F7E">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fie libere de orice sarcini sau interdicții ce afectează implementarea operațiunii</w:t>
            </w:r>
            <w:r w:rsidR="008C4B92" w:rsidRPr="00C942EC">
              <w:rPr>
                <w:rFonts w:asciiTheme="minorHAnsi" w:hAnsiTheme="minorHAnsi" w:cstheme="minorHAnsi"/>
                <w:color w:val="002060"/>
                <w:szCs w:val="24"/>
              </w:rPr>
              <w:t>;</w:t>
            </w:r>
          </w:p>
          <w:p w14:paraId="2713A21C" w14:textId="0DC17836" w:rsidR="00922C05" w:rsidRPr="00C942EC" w:rsidRDefault="00922C05" w:rsidP="00FE5F7E">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C942EC">
              <w:rPr>
                <w:rFonts w:asciiTheme="minorHAnsi" w:hAnsiTheme="minorHAnsi" w:cstheme="minorHAnsi"/>
                <w:color w:val="002060"/>
                <w:szCs w:val="24"/>
              </w:rPr>
              <w:t>;</w:t>
            </w:r>
          </w:p>
          <w:p w14:paraId="373EC292" w14:textId="522D5C46" w:rsidR="00922C05" w:rsidRPr="00C942EC" w:rsidRDefault="00922C05" w:rsidP="00FE5F7E">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revendicărilor potrivit unor legi speciale în materie sau dreptului comun</w:t>
            </w:r>
            <w:r w:rsidR="008C4B92" w:rsidRPr="00C942EC">
              <w:rPr>
                <w:rFonts w:asciiTheme="minorHAnsi" w:hAnsiTheme="minorHAnsi" w:cstheme="minorHAnsi"/>
                <w:color w:val="002060"/>
                <w:szCs w:val="24"/>
              </w:rPr>
              <w:t>;</w:t>
            </w:r>
          </w:p>
          <w:p w14:paraId="7DBB2FEE" w14:textId="74FBDE1F" w:rsidR="00AA7614" w:rsidRPr="00ED481E" w:rsidRDefault="00922C05" w:rsidP="00ED481E">
            <w:pPr>
              <w:pStyle w:val="ListParagraph"/>
              <w:numPr>
                <w:ilvl w:val="0"/>
                <w:numId w:val="53"/>
              </w:numPr>
              <w:spacing w:after="0"/>
              <w:rPr>
                <w:rFonts w:asciiTheme="minorHAnsi" w:hAnsiTheme="minorHAnsi" w:cstheme="minorHAnsi"/>
                <w:b/>
                <w:color w:val="002060"/>
                <w:szCs w:val="24"/>
              </w:rPr>
            </w:pPr>
            <w:r w:rsidRPr="00C942EC">
              <w:rPr>
                <w:rFonts w:asciiTheme="minorHAnsi" w:hAnsiTheme="minorHAnsi" w:cstheme="minorHAnsi"/>
                <w:color w:val="002060"/>
                <w:szCs w:val="24"/>
              </w:rPr>
              <w:t>să nu fie afectate de dezmembrăminte ale dreptului de proprietate</w:t>
            </w:r>
            <w:r w:rsidR="008C4B92" w:rsidRPr="00C942EC">
              <w:rPr>
                <w:rFonts w:asciiTheme="minorHAnsi" w:hAnsiTheme="minorHAnsi" w:cstheme="minorHAnsi"/>
                <w:color w:val="002060"/>
                <w:szCs w:val="24"/>
              </w:rPr>
              <w:t>;</w:t>
            </w:r>
          </w:p>
        </w:tc>
        <w:tc>
          <w:tcPr>
            <w:tcW w:w="258" w:type="pct"/>
            <w:shd w:val="clear" w:color="auto" w:fill="auto"/>
          </w:tcPr>
          <w:p w14:paraId="112AB5F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3EB5E9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194753C"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79D7807" w14:textId="1D186D6E"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VIII. Corelarea documentelor de proprietate/administrare</w:t>
            </w:r>
            <w:ins w:id="9" w:author="Sia Sararu" w:date="2024-04-25T10:33:00Z">
              <w:r w:rsidR="009A0320">
                <w:rPr>
                  <w:rFonts w:asciiTheme="minorHAnsi" w:hAnsiTheme="minorHAnsi" w:cstheme="minorHAnsi"/>
                  <w:b/>
                  <w:color w:val="002060"/>
                  <w:sz w:val="24"/>
                </w:rPr>
                <w:t>/drept de folosință</w:t>
              </w:r>
            </w:ins>
            <w:r w:rsidRPr="00C942EC">
              <w:rPr>
                <w:rFonts w:asciiTheme="minorHAnsi" w:hAnsiTheme="minorHAnsi" w:cstheme="minorHAnsi"/>
                <w:b/>
                <w:color w:val="002060"/>
                <w:sz w:val="24"/>
              </w:rPr>
              <w:t>, după caz, cu Cererea de finanțare (inclusiv anexele la aceasta)</w:t>
            </w:r>
          </w:p>
          <w:p w14:paraId="69C468A6" w14:textId="085F597E" w:rsidR="008C4B92" w:rsidRPr="00C942EC" w:rsidRDefault="00922C05" w:rsidP="00FE5F7E">
            <w:pPr>
              <w:pStyle w:val="Header"/>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Suprafețele din documentele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w:t>
            </w:r>
            <w:ins w:id="10" w:author="Sia Sararu" w:date="2024-04-25T10:33:00Z">
              <w:r w:rsidR="009A0320">
                <w:rPr>
                  <w:rFonts w:asciiTheme="minorHAnsi" w:hAnsiTheme="minorHAnsi" w:cstheme="minorHAnsi"/>
                  <w:color w:val="002060"/>
                  <w:sz w:val="24"/>
                  <w:lang w:eastAsia="ro-RO"/>
                </w:rPr>
                <w:t>/folosință</w:t>
              </w:r>
            </w:ins>
            <w:r w:rsidRPr="00C942EC">
              <w:rPr>
                <w:rFonts w:asciiTheme="minorHAnsi" w:hAnsiTheme="minorHAnsi" w:cstheme="minorHAnsi"/>
                <w:color w:val="002060"/>
                <w:sz w:val="24"/>
                <w:lang w:eastAsia="ro-RO"/>
              </w:rPr>
              <w:t xml:space="preserve"> anexate sunt acoperitoare pentru suprafața</w:t>
            </w:r>
            <w:r w:rsidR="008C4B92" w:rsidRPr="00C942EC">
              <w:rPr>
                <w:rFonts w:asciiTheme="minorHAnsi" w:hAnsiTheme="minorHAnsi" w:cstheme="minorHAnsi"/>
                <w:color w:val="002060"/>
                <w:sz w:val="24"/>
                <w:lang w:eastAsia="ro-RO"/>
              </w:rPr>
              <w:t xml:space="preserve"> menționată</w:t>
            </w:r>
            <w:r w:rsidRPr="00C942EC">
              <w:rPr>
                <w:rFonts w:asciiTheme="minorHAnsi" w:hAnsiTheme="minorHAnsi" w:cstheme="minorHAnsi"/>
                <w:color w:val="002060"/>
                <w:sz w:val="24"/>
                <w:lang w:eastAsia="ro-RO"/>
              </w:rPr>
              <w:t>/</w:t>
            </w:r>
            <w:r w:rsidR="008C4B92"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amplasamentul</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menționat în cadrul documentației tehnico-economice pentru imobilele aferente investiției proiectului, iar informațiile se corelează cu cele menționate în cadrul cererii de finanțare / Certificatului de urbanism</w:t>
            </w:r>
            <w:r w:rsidR="00666C7A">
              <w:rPr>
                <w:rFonts w:asciiTheme="minorHAnsi" w:hAnsiTheme="minorHAnsi" w:cstheme="minorHAnsi"/>
                <w:color w:val="002060"/>
                <w:sz w:val="24"/>
                <w:lang w:eastAsia="ro-RO"/>
              </w:rPr>
              <w:t>?</w:t>
            </w:r>
          </w:p>
          <w:p w14:paraId="4EAA9F45" w14:textId="27BBC6C0" w:rsidR="00922C05" w:rsidRPr="00C942EC" w:rsidRDefault="00922C05" w:rsidP="00FE5F7E">
            <w:pPr>
              <w:pStyle w:val="Header"/>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Numărul cărților funciare și numerele cadastrale corespund cu informațiile incluse în cadrul documentației-tehnico economice, cererii de finanțare și Certificatului de urbanism anexat?</w:t>
            </w:r>
          </w:p>
        </w:tc>
        <w:tc>
          <w:tcPr>
            <w:tcW w:w="258" w:type="pct"/>
            <w:shd w:val="clear" w:color="auto" w:fill="auto"/>
          </w:tcPr>
          <w:p w14:paraId="02AD072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2F89BB7"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67AA3E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9EFDA3F"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91D19B8"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7624A2C"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IX. Caracterul durabil al investiției în conformitate cu art. 65 din Regulamentul  (UE) 2021/1060 al  Parlamentului European și al Consiliului</w:t>
            </w:r>
          </w:p>
          <w:p w14:paraId="10C46FDA" w14:textId="78AED1B1" w:rsidR="00922C05" w:rsidRPr="00C942EC" w:rsidRDefault="00922C05" w:rsidP="00FE5F7E">
            <w:pPr>
              <w:pStyle w:val="Header"/>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 Solicitantul, inclusiv partenerii dacă este cazul, fac dovada capacității financiare</w:t>
            </w:r>
          </w:p>
          <w:p w14:paraId="5E8B2A4E" w14:textId="3504E45E"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Solicitantul își asumă în hotărâre, că pe o perioadă de 5 ani de la data efectuării plății finale, în conformitate cu prevederile art. 65 din Regulamentul (UE) nr. 2021/</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1060, să mențină investiția realizată, asigurând costurile de funcționare, întreținere și serviciile asociate necesare, în vederea asigurării sustenabilității financiare a acesteia</w:t>
            </w:r>
            <w:r w:rsidR="0040719E" w:rsidRPr="00C942EC">
              <w:rPr>
                <w:rFonts w:asciiTheme="minorHAnsi" w:hAnsiTheme="minorHAnsi" w:cstheme="minorHAnsi"/>
                <w:color w:val="002060"/>
                <w:sz w:val="24"/>
                <w:lang w:eastAsia="ro-RO"/>
              </w:rPr>
              <w:t>?</w:t>
            </w:r>
          </w:p>
        </w:tc>
        <w:tc>
          <w:tcPr>
            <w:tcW w:w="258" w:type="pct"/>
            <w:shd w:val="clear" w:color="auto" w:fill="auto"/>
          </w:tcPr>
          <w:p w14:paraId="1BE2CA2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0C9EA2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77777777" w:rsidR="00922C05" w:rsidRPr="00C942EC" w:rsidRDefault="00922C05" w:rsidP="00FE5F7E">
            <w:pPr>
              <w:spacing w:before="0" w:after="0"/>
              <w:jc w:val="both"/>
              <w:rPr>
                <w:rFonts w:asciiTheme="minorHAnsi" w:hAnsiTheme="minorHAnsi" w:cstheme="minorHAnsi"/>
                <w:b/>
                <w:bCs/>
                <w:color w:val="002060"/>
                <w:sz w:val="24"/>
                <w:lang w:eastAsia="ro-RO"/>
              </w:rPr>
            </w:pPr>
            <w:r w:rsidRPr="00C942EC">
              <w:rPr>
                <w:rFonts w:asciiTheme="minorHAnsi" w:hAnsiTheme="minorHAnsi" w:cstheme="minorHAnsi"/>
                <w:b/>
                <w:bCs/>
                <w:color w:val="002060"/>
                <w:sz w:val="24"/>
                <w:lang w:eastAsia="ro-RO"/>
              </w:rPr>
              <w:t xml:space="preserve">XI. Încadrarea proiectului și a activităților sale privind investițiile în acțiunile specifice sprijinite în cadrul Obiectivului Specific  </w:t>
            </w:r>
          </w:p>
          <w:p w14:paraId="1F0E4479" w14:textId="177E8DE2" w:rsidR="00922C05" w:rsidRPr="00C942EC" w:rsidRDefault="00DF3AF6" w:rsidP="00FE5F7E">
            <w:pPr>
              <w:pStyle w:val="ListParagraph"/>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w:t>
            </w:r>
            <w:r w:rsidR="00922C05" w:rsidRPr="00C942EC">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38E2743B" w14:textId="015607C4" w:rsidR="00DF3AF6" w:rsidRPr="00C942EC" w:rsidRDefault="00DF3AF6" w:rsidP="00FE5F7E">
            <w:pPr>
              <w:pStyle w:val="ListParagraph"/>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proiectul vizează </w:t>
            </w:r>
            <w:r w:rsidR="00666C7A">
              <w:rPr>
                <w:rFonts w:asciiTheme="minorHAnsi" w:hAnsiTheme="minorHAnsi" w:cstheme="minorHAnsi"/>
                <w:color w:val="002060"/>
                <w:szCs w:val="24"/>
              </w:rPr>
              <w:t>unitățile publice</w:t>
            </w:r>
            <w:r w:rsidR="006D3458" w:rsidRPr="00603996">
              <w:rPr>
                <w:rFonts w:asciiTheme="minorHAnsi" w:hAnsiTheme="minorHAnsi" w:cstheme="minorHAnsi"/>
                <w:iCs/>
                <w:color w:val="002060"/>
                <w:szCs w:val="24"/>
              </w:rPr>
              <w:t xml:space="preserve"> din grupul țintă eligibil</w:t>
            </w:r>
            <w:r w:rsidRPr="00C942EC">
              <w:rPr>
                <w:rFonts w:asciiTheme="minorHAnsi" w:hAnsiTheme="minorHAnsi" w:cstheme="minorHAnsi"/>
                <w:color w:val="002060"/>
                <w:szCs w:val="24"/>
              </w:rPr>
              <w:t>?</w:t>
            </w:r>
          </w:p>
          <w:p w14:paraId="6291C53C" w14:textId="381E003E" w:rsidR="00DF3AF6" w:rsidRPr="00C942EC" w:rsidRDefault="00DF3AF6" w:rsidP="00FE5F7E">
            <w:pPr>
              <w:pStyle w:val="ListParagraph"/>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vizează investiții</w:t>
            </w:r>
            <w:r w:rsidR="00666C7A">
              <w:rPr>
                <w:rFonts w:asciiTheme="minorHAnsi" w:hAnsiTheme="minorHAnsi" w:cstheme="minorHAnsi"/>
                <w:color w:val="002060"/>
                <w:szCs w:val="24"/>
              </w:rPr>
              <w:t xml:space="preserve"> de tipul </w:t>
            </w:r>
            <w:r w:rsidR="00666C7A" w:rsidRPr="00666C7A">
              <w:rPr>
                <w:rFonts w:asciiTheme="minorHAnsi" w:hAnsiTheme="minorHAnsi" w:cstheme="minorHAnsi"/>
                <w:i/>
                <w:iCs/>
                <w:color w:val="002060"/>
                <w:szCs w:val="24"/>
              </w:rPr>
              <w:t>Crearea unor capabilități medicale mobile / formațiuni medicale mobile de diagnostic și tratament / spitale modulare rol 1, 2 și 3 / containere de logistică medicală</w:t>
            </w:r>
            <w:r w:rsidRPr="00666C7A">
              <w:rPr>
                <w:rFonts w:asciiTheme="minorHAnsi" w:hAnsiTheme="minorHAnsi" w:cstheme="minorHAnsi"/>
                <w:i/>
                <w:iCs/>
                <w:color w:val="002060"/>
                <w:szCs w:val="24"/>
              </w:rPr>
              <w:t>?</w:t>
            </w:r>
          </w:p>
          <w:p w14:paraId="5E30D112" w14:textId="156E5409" w:rsidR="00922C05" w:rsidRPr="00666C7A" w:rsidRDefault="00922C05" w:rsidP="00D54566">
            <w:pPr>
              <w:pStyle w:val="ListParagraph"/>
              <w:numPr>
                <w:ilvl w:val="0"/>
                <w:numId w:val="74"/>
              </w:numPr>
              <w:spacing w:after="0"/>
              <w:rPr>
                <w:strike/>
                <w:color w:val="002060"/>
              </w:rPr>
            </w:pPr>
            <w:bookmarkStart w:id="11" w:name="_Hlk160637418"/>
            <w:r w:rsidRPr="00666C7A">
              <w:rPr>
                <w:rFonts w:asciiTheme="minorHAnsi" w:hAnsiTheme="minorHAnsi" w:cstheme="minorHAnsi"/>
                <w:strike/>
                <w:color w:val="002060"/>
                <w:szCs w:val="24"/>
                <w:highlight w:val="cyan"/>
              </w:rPr>
              <w:t>Proiectul nu vizează investiții în clădiri care sunt expertizate tehnic şi încadrate în clasa I sau II de risc seismic la care nu s-au executat sau se află în curs de execuție lucrări de intervenție pentru creșterea nivelului de siguranță la acțiuni seismice a construcției existente;</w:t>
            </w:r>
            <w:bookmarkEnd w:id="11"/>
          </w:p>
        </w:tc>
        <w:tc>
          <w:tcPr>
            <w:tcW w:w="258" w:type="pct"/>
            <w:shd w:val="clear" w:color="auto" w:fill="auto"/>
          </w:tcPr>
          <w:p w14:paraId="11D18A51"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77777777" w:rsidR="00922C05" w:rsidRPr="00C942EC" w:rsidRDefault="00922C05" w:rsidP="00FE5F7E">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 Grupul țintă al proiectului trebuie să se încadreze în categoriile eligibile menționate în  prezentul Ghid, respectiv </w:t>
            </w:r>
          </w:p>
          <w:p w14:paraId="1F9D55A1" w14:textId="4DA11B6D" w:rsidR="00DF3AF6" w:rsidRPr="00C942EC" w:rsidRDefault="0065225C" w:rsidP="006A1C4E">
            <w:pPr>
              <w:pStyle w:val="ListParagraph"/>
              <w:numPr>
                <w:ilvl w:val="0"/>
                <w:numId w:val="75"/>
              </w:numPr>
              <w:spacing w:after="0"/>
              <w:rPr>
                <w:rFonts w:asciiTheme="minorHAnsi" w:hAnsiTheme="minorHAnsi" w:cstheme="minorHAnsi"/>
                <w:color w:val="002060"/>
              </w:rPr>
            </w:pPr>
            <w:r w:rsidRPr="00C942EC">
              <w:rPr>
                <w:rFonts w:asciiTheme="minorHAnsi" w:hAnsiTheme="minorHAnsi" w:cstheme="minorHAnsi"/>
                <w:color w:val="002060"/>
                <w:szCs w:val="24"/>
              </w:rPr>
              <w:t>P</w:t>
            </w:r>
            <w:r w:rsidR="00A63151" w:rsidRPr="00C942EC">
              <w:rPr>
                <w:rFonts w:asciiTheme="minorHAnsi" w:hAnsiTheme="minorHAnsi" w:cstheme="minorHAnsi"/>
                <w:color w:val="002060"/>
                <w:szCs w:val="24"/>
              </w:rPr>
              <w:t xml:space="preserve">roiectul vizează investiții de tipul </w:t>
            </w:r>
            <w:r w:rsidR="00666C7A" w:rsidRPr="00666C7A">
              <w:rPr>
                <w:rFonts w:asciiTheme="minorHAnsi" w:hAnsiTheme="minorHAnsi" w:cstheme="minorHAnsi"/>
                <w:i/>
                <w:iCs/>
                <w:color w:val="002060"/>
                <w:szCs w:val="24"/>
              </w:rPr>
              <w:t>Crearea unor capabilități medicale mobile / formațiuni medicale mobile de diagnostic și tratament / spitale modulare rol 1, 2 și 3 / containere de logistică medicală</w:t>
            </w:r>
            <w:r w:rsidR="00666C7A" w:rsidRPr="00666C7A">
              <w:rPr>
                <w:rFonts w:asciiTheme="minorHAnsi" w:hAnsiTheme="minorHAnsi" w:cstheme="minorHAnsi"/>
                <w:color w:val="002060"/>
                <w:szCs w:val="24"/>
              </w:rPr>
              <w:t xml:space="preserve"> </w:t>
            </w:r>
            <w:r w:rsidR="00666C7A">
              <w:rPr>
                <w:rFonts w:asciiTheme="minorHAnsi" w:hAnsiTheme="minorHAnsi" w:cstheme="minorHAnsi"/>
                <w:color w:val="002060"/>
                <w:szCs w:val="24"/>
              </w:rPr>
              <w:t xml:space="preserve">pentru </w:t>
            </w:r>
            <w:r w:rsidR="00666C7A" w:rsidRPr="00666C7A">
              <w:rPr>
                <w:rFonts w:asciiTheme="minorHAnsi" w:hAnsiTheme="minorHAnsi" w:cstheme="minorHAnsi"/>
                <w:b/>
                <w:bCs/>
                <w:color w:val="002060"/>
                <w:szCs w:val="24"/>
              </w:rPr>
              <w:t>unitățile publice sprijinite prin POIM 2014-2020</w:t>
            </w:r>
            <w:r w:rsidR="006D3458" w:rsidRPr="006D3458">
              <w:rPr>
                <w:rFonts w:asciiTheme="minorHAnsi" w:hAnsiTheme="minorHAnsi" w:cstheme="minorHAnsi"/>
                <w:color w:val="002060"/>
                <w:szCs w:val="24"/>
              </w:rPr>
              <w:t xml:space="preserve"> </w:t>
            </w:r>
            <w:r w:rsidR="00C942EC" w:rsidRPr="00C942EC">
              <w:rPr>
                <w:rFonts w:asciiTheme="minorHAnsi" w:hAnsiTheme="minorHAnsi" w:cstheme="minorHAnsi"/>
                <w:iCs/>
                <w:color w:val="002060"/>
                <w:szCs w:val="24"/>
              </w:rPr>
              <w:t xml:space="preserve">conform </w:t>
            </w:r>
            <w:r w:rsidR="00C942EC" w:rsidRPr="00C942EC">
              <w:rPr>
                <w:rFonts w:asciiTheme="minorHAnsi" w:hAnsiTheme="minorHAnsi" w:cstheme="minorHAnsi"/>
                <w:b/>
                <w:bCs/>
                <w:iCs/>
                <w:color w:val="002060"/>
                <w:szCs w:val="24"/>
              </w:rPr>
              <w:t>Grup țintă vizat de apelul de proiecte</w:t>
            </w:r>
            <w:r w:rsidR="00666C7A">
              <w:rPr>
                <w:rFonts w:asciiTheme="minorHAnsi" w:hAnsiTheme="minorHAnsi" w:cstheme="minorHAnsi"/>
                <w:b/>
                <w:bCs/>
                <w:iCs/>
                <w:color w:val="002060"/>
                <w:szCs w:val="24"/>
              </w:rPr>
              <w:t>?</w:t>
            </w:r>
          </w:p>
        </w:tc>
        <w:tc>
          <w:tcPr>
            <w:tcW w:w="258" w:type="pct"/>
            <w:shd w:val="clear" w:color="auto" w:fill="auto"/>
          </w:tcPr>
          <w:p w14:paraId="71EAB9F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922C05" w:rsidRPr="00C942EC" w:rsidRDefault="00922C05" w:rsidP="00FE5F7E">
            <w:pPr>
              <w:spacing w:before="0" w:after="0"/>
              <w:jc w:val="both"/>
              <w:rPr>
                <w:rFonts w:asciiTheme="minorHAnsi" w:hAnsiTheme="minorHAnsi" w:cstheme="minorHAnsi"/>
                <w:color w:val="002060"/>
                <w:sz w:val="24"/>
              </w:rPr>
            </w:pPr>
          </w:p>
        </w:tc>
      </w:tr>
      <w:tr w:rsidR="004633F6"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3D4DFE7" w14:textId="7A6DA09D" w:rsidR="006D3458" w:rsidRPr="00C942EC" w:rsidRDefault="004633F6" w:rsidP="006D3458">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lastRenderedPageBreak/>
              <w:t xml:space="preserve">XIII. Proiectul respectă țintele minime ale indicatorilor de realizare imediată - conform secțiunilor 3.8.1 </w:t>
            </w:r>
            <w:bookmarkStart w:id="12" w:name="_Toc141691626"/>
            <w:r w:rsidRPr="00C942EC">
              <w:rPr>
                <w:rFonts w:asciiTheme="minorHAnsi" w:hAnsiTheme="minorHAnsi" w:cstheme="minorHAnsi"/>
                <w:b/>
                <w:bCs/>
                <w:color w:val="002060"/>
                <w:sz w:val="24"/>
              </w:rPr>
              <w:t>Indicatori de realizare</w:t>
            </w:r>
            <w:bookmarkEnd w:id="12"/>
            <w:r w:rsidRPr="00C942EC">
              <w:rPr>
                <w:rFonts w:asciiTheme="minorHAnsi" w:hAnsiTheme="minorHAnsi" w:cstheme="minorHAnsi"/>
                <w:b/>
                <w:bCs/>
                <w:color w:val="002060"/>
                <w:sz w:val="24"/>
              </w:rPr>
              <w:t xml:space="preserve"> </w:t>
            </w:r>
          </w:p>
          <w:p w14:paraId="5D7CB49B" w14:textId="72BAAA7B" w:rsidR="004633F6" w:rsidRPr="00C942EC" w:rsidRDefault="004633F6" w:rsidP="00C756D8">
            <w:pPr>
              <w:spacing w:before="60" w:after="0"/>
              <w:jc w:val="both"/>
              <w:rPr>
                <w:rFonts w:asciiTheme="minorHAnsi" w:hAnsiTheme="minorHAnsi" w:cstheme="minorHAnsi"/>
                <w:b/>
                <w:bCs/>
                <w:color w:val="002060"/>
                <w:sz w:val="24"/>
              </w:rPr>
            </w:pPr>
            <w:r w:rsidRPr="00666C7A">
              <w:rPr>
                <w:rFonts w:asciiTheme="minorHAnsi" w:hAnsiTheme="minorHAnsi" w:cstheme="minorHAnsi"/>
                <w:color w:val="17365D" w:themeColor="text2" w:themeShade="BF"/>
                <w:sz w:val="24"/>
              </w:rPr>
              <w:t>Proiectul include indicatorii suplimentari</w:t>
            </w:r>
            <w:r w:rsidRPr="00C942EC">
              <w:rPr>
                <w:rFonts w:asciiTheme="minorHAnsi" w:hAnsiTheme="minorHAnsi" w:cstheme="minorHAnsi"/>
                <w:b/>
                <w:bCs/>
                <w:iCs/>
                <w:color w:val="17365D" w:themeColor="text2" w:themeShade="BF"/>
                <w:sz w:val="24"/>
              </w:rPr>
              <w:t xml:space="preserve"> </w:t>
            </w:r>
            <w:r w:rsidRPr="00C942EC">
              <w:rPr>
                <w:rFonts w:asciiTheme="minorHAnsi" w:hAnsiTheme="minorHAnsi" w:cstheme="minorHAnsi"/>
                <w:i/>
                <w:color w:val="002060"/>
                <w:sz w:val="24"/>
              </w:rPr>
              <w:t>menționați în</w:t>
            </w:r>
            <w:r w:rsidRPr="00C942EC">
              <w:rPr>
                <w:rFonts w:asciiTheme="minorHAnsi" w:hAnsiTheme="minorHAnsi" w:cstheme="minorHAnsi"/>
                <w:b/>
                <w:bCs/>
                <w:iCs/>
                <w:color w:val="17365D" w:themeColor="text2" w:themeShade="BF"/>
                <w:sz w:val="24"/>
              </w:rPr>
              <w:t xml:space="preserve"> </w:t>
            </w:r>
            <w:bookmarkStart w:id="13" w:name="_Hlk134973342"/>
            <w:r w:rsidRPr="002744FC">
              <w:rPr>
                <w:rFonts w:asciiTheme="minorHAnsi" w:hAnsiTheme="minorHAnsi" w:cstheme="minorHAnsi"/>
                <w:i/>
                <w:color w:val="002060"/>
                <w:sz w:val="24"/>
              </w:rPr>
              <w:t>secțiunea 3.17.</w:t>
            </w:r>
            <w:r w:rsidR="003E0141" w:rsidRPr="002744FC">
              <w:rPr>
                <w:rFonts w:asciiTheme="minorHAnsi" w:hAnsiTheme="minorHAnsi" w:cstheme="minorHAnsi"/>
                <w:i/>
                <w:color w:val="002060"/>
                <w:sz w:val="24"/>
              </w:rPr>
              <w:t>5</w:t>
            </w:r>
            <w:r w:rsidRPr="002744FC">
              <w:rPr>
                <w:rFonts w:asciiTheme="minorHAnsi" w:hAnsiTheme="minorHAnsi" w:cstheme="minorHAnsi"/>
                <w:i/>
                <w:color w:val="002060"/>
                <w:sz w:val="24"/>
              </w:rPr>
              <w:t xml:space="preserve"> I</w:t>
            </w:r>
            <w:r w:rsidRPr="00C942EC">
              <w:rPr>
                <w:rFonts w:asciiTheme="minorHAnsi" w:hAnsiTheme="minorHAnsi" w:cstheme="minorHAnsi"/>
                <w:i/>
                <w:color w:val="002060"/>
                <w:sz w:val="24"/>
              </w:rPr>
              <w:t>ndicatori de monitorizare a efectelor asupra mediului.</w:t>
            </w:r>
            <w:r w:rsidRPr="00C942EC">
              <w:rPr>
                <w:rFonts w:asciiTheme="minorHAnsi" w:hAnsiTheme="minorHAnsi" w:cstheme="minorHAnsi"/>
                <w:color w:val="002060"/>
                <w:sz w:val="24"/>
              </w:rPr>
              <w:t xml:space="preserve"> Aceștia vor fi avuți în vedere în mod obligatoriu </w:t>
            </w:r>
            <w:bookmarkStart w:id="14" w:name="_Hlk136432951"/>
            <w:r w:rsidRPr="00C942EC">
              <w:rPr>
                <w:rFonts w:asciiTheme="minorHAnsi" w:hAnsiTheme="minorHAnsi" w:cstheme="minorHAnsi"/>
                <w:color w:val="002060"/>
                <w:sz w:val="24"/>
              </w:rPr>
              <w:t xml:space="preserve">exclusiv </w:t>
            </w:r>
            <w:bookmarkEnd w:id="14"/>
            <w:r w:rsidRPr="00C942EC">
              <w:rPr>
                <w:rFonts w:asciiTheme="minorHAnsi" w:hAnsiTheme="minorHAnsi" w:cstheme="minorHAnsi"/>
                <w:color w:val="002060"/>
                <w:sz w:val="24"/>
              </w:rPr>
              <w:t>în procesul de monitorizare fiind prevăzuți în rapoartele de monitorizare la nivel de proiect.</w:t>
            </w:r>
            <w:bookmarkEnd w:id="13"/>
          </w:p>
        </w:tc>
        <w:tc>
          <w:tcPr>
            <w:tcW w:w="258" w:type="pct"/>
            <w:shd w:val="clear" w:color="auto" w:fill="auto"/>
          </w:tcPr>
          <w:p w14:paraId="1429863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XIV. Cheltuielile bugetului </w:t>
            </w:r>
          </w:p>
          <w:p w14:paraId="6C79C0FE" w14:textId="62517DC9" w:rsidR="004633F6" w:rsidRPr="00C942EC" w:rsidRDefault="004633F6" w:rsidP="004633F6">
            <w:pPr>
              <w:pStyle w:val="ListParagraph"/>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p>
          <w:p w14:paraId="0AC5ADA4" w14:textId="7DC58B41" w:rsidR="004633F6" w:rsidRPr="00C942EC" w:rsidRDefault="004633F6" w:rsidP="004633F6">
            <w:pPr>
              <w:pStyle w:val="ListParagraph"/>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Cheltuielile indirecte nu vor depăși </w:t>
            </w:r>
            <w:r w:rsidR="006D3458">
              <w:rPr>
                <w:rFonts w:asciiTheme="minorHAnsi" w:hAnsiTheme="minorHAnsi" w:cstheme="minorHAnsi"/>
                <w:color w:val="002060"/>
                <w:szCs w:val="24"/>
              </w:rPr>
              <w:t>5</w:t>
            </w:r>
            <w:r w:rsidRPr="00C942EC">
              <w:rPr>
                <w:rFonts w:asciiTheme="minorHAnsi" w:hAnsiTheme="minorHAnsi" w:cstheme="minorHAnsi"/>
                <w:color w:val="002060"/>
                <w:szCs w:val="24"/>
              </w:rPr>
              <w:t>% din valoarea totală a cheltuielilor eligibile directe</w:t>
            </w:r>
          </w:p>
          <w:p w14:paraId="1CA96BD9" w14:textId="202FF56D" w:rsidR="00CA28F3" w:rsidRPr="00CA28F3" w:rsidRDefault="002C15D4" w:rsidP="002C15D4">
            <w:pPr>
              <w:pStyle w:val="ListParagraph"/>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t xml:space="preserve">Sunt prevăzute cheltuieli pentru </w:t>
            </w:r>
            <w:r w:rsidR="00325F16" w:rsidRPr="00325F16">
              <w:rPr>
                <w:rFonts w:asciiTheme="minorHAnsi" w:hAnsiTheme="minorHAnsi" w:cstheme="minorHAnsi"/>
                <w:i/>
                <w:iCs/>
                <w:color w:val="002060"/>
                <w:szCs w:val="24"/>
              </w:rPr>
              <w:t>Crearea unor capabilități medicale mobile / formațiuni medicale mobile de diagnostic și tratament / spitale modulare rol 1, 2 și 3 / containere de logistică medicală</w:t>
            </w:r>
            <w:r w:rsidR="004633F6" w:rsidRPr="00C942EC">
              <w:rPr>
                <w:rFonts w:asciiTheme="minorHAnsi" w:hAnsiTheme="minorHAnsi" w:cstheme="minorHAnsi"/>
                <w:i/>
                <w:color w:val="002060"/>
                <w:szCs w:val="24"/>
              </w:rPr>
              <w:t xml:space="preserve">, </w:t>
            </w:r>
            <w:r w:rsidR="004633F6" w:rsidRPr="00C942EC">
              <w:rPr>
                <w:rFonts w:asciiTheme="minorHAnsi" w:hAnsiTheme="minorHAnsi" w:cstheme="minorHAnsi"/>
                <w:color w:val="002060"/>
                <w:szCs w:val="24"/>
              </w:rPr>
              <w:t>prevăzute în prezentul Ghid - secțiunea I.3</w:t>
            </w:r>
          </w:p>
          <w:p w14:paraId="258A025F" w14:textId="4E6188D6" w:rsidR="004633F6" w:rsidRPr="006A1C4E" w:rsidRDefault="00CA28F3" w:rsidP="00CA28F3">
            <w:pPr>
              <w:pStyle w:val="ListParagraph"/>
              <w:numPr>
                <w:ilvl w:val="0"/>
                <w:numId w:val="80"/>
              </w:numPr>
              <w:spacing w:after="0"/>
              <w:ind w:right="120"/>
              <w:rPr>
                <w:rFonts w:asciiTheme="minorHAnsi" w:hAnsiTheme="minorHAnsi" w:cstheme="minorHAnsi"/>
                <w:bCs/>
                <w:color w:val="002060"/>
                <w:szCs w:val="24"/>
              </w:rPr>
            </w:pPr>
            <w:r w:rsidRPr="002744FC">
              <w:rPr>
                <w:rFonts w:asciiTheme="minorHAnsi" w:hAnsiTheme="minorHAnsi" w:cstheme="minorHAnsi"/>
                <w:color w:val="002060"/>
                <w:szCs w:val="24"/>
              </w:rPr>
              <w:t>Proiectul nu se limitează la măsuri de performanță energetică.</w:t>
            </w:r>
          </w:p>
        </w:tc>
        <w:tc>
          <w:tcPr>
            <w:tcW w:w="258" w:type="pct"/>
            <w:shd w:val="clear" w:color="auto" w:fill="auto"/>
          </w:tcPr>
          <w:p w14:paraId="3A89BBA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7777777" w:rsidR="004633F6" w:rsidRPr="00C942EC" w:rsidRDefault="004633F6" w:rsidP="004633F6">
            <w:pPr>
              <w:spacing w:before="0" w:after="0"/>
              <w:jc w:val="both"/>
              <w:rPr>
                <w:rFonts w:asciiTheme="minorHAnsi" w:hAnsiTheme="minorHAnsi" w:cstheme="minorHAnsi"/>
                <w:b/>
                <w:bCs/>
                <w:color w:val="17365D" w:themeColor="text2" w:themeShade="BF"/>
                <w:sz w:val="24"/>
              </w:rPr>
            </w:pPr>
            <w:r w:rsidRPr="00C942EC">
              <w:rPr>
                <w:rFonts w:asciiTheme="minorHAnsi" w:hAnsiTheme="minorHAnsi" w:cstheme="minorHAnsi"/>
                <w:b/>
                <w:bCs/>
                <w:color w:val="17365D" w:themeColor="text2" w:themeShade="BF"/>
                <w:sz w:val="24"/>
              </w:rPr>
              <w:t>XV: Bugetul proiectului</w:t>
            </w:r>
          </w:p>
          <w:p w14:paraId="325863A6" w14:textId="77777777" w:rsidR="004633F6" w:rsidRPr="006A1C4E" w:rsidRDefault="004633F6" w:rsidP="004633F6">
            <w:pPr>
              <w:pStyle w:val="ListParagraph"/>
              <w:numPr>
                <w:ilvl w:val="0"/>
                <w:numId w:val="76"/>
              </w:numPr>
              <w:spacing w:after="0"/>
              <w:rPr>
                <w:rFonts w:asciiTheme="minorHAnsi" w:hAnsiTheme="minorHAnsi" w:cstheme="minorHAnsi"/>
                <w:color w:val="002060"/>
                <w:szCs w:val="24"/>
              </w:rPr>
            </w:pPr>
            <w:r w:rsidRPr="006A1C4E">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4633F6" w:rsidRPr="00C942EC" w:rsidRDefault="004633F6" w:rsidP="004633F6">
            <w:pPr>
              <w:pStyle w:val="ListParagraph"/>
              <w:numPr>
                <w:ilvl w:val="0"/>
                <w:numId w:val="76"/>
              </w:numPr>
              <w:tabs>
                <w:tab w:val="num" w:pos="2160"/>
              </w:tabs>
              <w:spacing w:after="0"/>
              <w:rPr>
                <w:rFonts w:asciiTheme="minorHAnsi" w:hAnsiTheme="minorHAnsi" w:cstheme="minorHAnsi"/>
                <w:color w:val="17365D" w:themeColor="text2" w:themeShade="BF"/>
                <w:szCs w:val="24"/>
              </w:rPr>
            </w:pPr>
            <w:r w:rsidRPr="006A1C4E">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7A4FCD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2744FC">
        <w:trPr>
          <w:trHeight w:val="92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XVI. Proiectul cuprinde măsurile minime de informare și publicitate?</w:t>
            </w:r>
          </w:p>
          <w:p w14:paraId="010DBF86" w14:textId="2B77D64D" w:rsidR="004633F6" w:rsidRPr="00C942EC" w:rsidRDefault="004633F6" w:rsidP="004633F6">
            <w:pPr>
              <w:pStyle w:val="ListParagraph"/>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77777777"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lastRenderedPageBreak/>
              <w:t xml:space="preserve">XVII. </w:t>
            </w:r>
            <w:r w:rsidRPr="00C942EC">
              <w:rPr>
                <w:rFonts w:asciiTheme="minorHAnsi" w:hAnsiTheme="minorHAnsi" w:cstheme="minorHAnsi"/>
                <w:b/>
                <w:iCs/>
                <w:color w:val="002060"/>
                <w:sz w:val="24"/>
              </w:rPr>
              <w:t>Conformitatea cu art. 63 alin.6  din Regulamentul al Parlamentului European și al Consiliului nr. 2021/1060</w:t>
            </w:r>
          </w:p>
          <w:p w14:paraId="6C0D79BA" w14:textId="11A4F161" w:rsidR="004633F6" w:rsidRPr="00C942EC" w:rsidRDefault="004633F6" w:rsidP="004633F6">
            <w:pPr>
              <w:pStyle w:val="ListParagraph"/>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XVIII. Încadrarea sprijinului public solicitat în limitele valorilor minime și maxime nerambursabile în conformitate cu prevederile ghidului solicitantului</w:t>
            </w:r>
          </w:p>
          <w:p w14:paraId="4D38A82C" w14:textId="77777777" w:rsidR="004633F6" w:rsidRPr="00C942EC" w:rsidRDefault="004633F6" w:rsidP="004633F6">
            <w:pPr>
              <w:spacing w:before="0" w:after="0"/>
              <w:jc w:val="both"/>
              <w:rPr>
                <w:rFonts w:asciiTheme="minorHAnsi" w:eastAsia="SimSun" w:hAnsiTheme="minorHAnsi" w:cstheme="minorHAnsi"/>
                <w:color w:val="002060"/>
                <w:sz w:val="24"/>
              </w:rPr>
            </w:pPr>
            <w:r w:rsidRPr="00C942EC">
              <w:rPr>
                <w:rFonts w:asciiTheme="minorHAnsi" w:eastAsia="SimSun" w:hAnsiTheme="minorHAnsi" w:cstheme="minorHAnsi"/>
                <w:color w:val="002060"/>
                <w:sz w:val="24"/>
              </w:rPr>
              <w:t>Valoarea totală eligibilă a cererii de finanțare se încadrează în limitele minime și maxime?</w:t>
            </w:r>
          </w:p>
          <w:p w14:paraId="400675CB" w14:textId="6AE711DD" w:rsidR="00666C7A" w:rsidRPr="002C2BF9" w:rsidRDefault="004633F6" w:rsidP="00666C7A">
            <w:pPr>
              <w:pStyle w:val="bullet"/>
              <w:numPr>
                <w:ilvl w:val="0"/>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Proiectul se încadrează ca valoare eligibilă finanțată din Programul Sănătate în valorile stabilite prin Ghidul solicitantului</w:t>
            </w:r>
          </w:p>
          <w:p w14:paraId="21D9C193" w14:textId="79820994" w:rsidR="004633F6" w:rsidRPr="002C2BF9" w:rsidRDefault="004633F6" w:rsidP="00666C7A">
            <w:pPr>
              <w:pStyle w:val="bullet"/>
              <w:numPr>
                <w:ilvl w:val="0"/>
                <w:numId w:val="0"/>
              </w:numPr>
              <w:spacing w:before="0" w:after="0"/>
              <w:ind w:left="1080"/>
              <w:rPr>
                <w:rFonts w:asciiTheme="minorHAnsi" w:hAnsiTheme="minorHAnsi" w:cstheme="minorHAnsi"/>
                <w:color w:val="002060"/>
                <w:sz w:val="24"/>
                <w:lang w:eastAsia="sk-SK"/>
              </w:rPr>
            </w:pPr>
          </w:p>
        </w:tc>
        <w:tc>
          <w:tcPr>
            <w:tcW w:w="258" w:type="pct"/>
            <w:shd w:val="clear" w:color="auto" w:fill="auto"/>
          </w:tcPr>
          <w:p w14:paraId="39E3F95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77777777"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XIX. Perioada de implementare a activităților proiectului</w:t>
            </w:r>
          </w:p>
          <w:p w14:paraId="530CEA8F" w14:textId="243D9A77" w:rsidR="004633F6" w:rsidRPr="00C942EC" w:rsidRDefault="004633F6" w:rsidP="004633F6">
            <w:pPr>
              <w:pStyle w:val="ListParagraph"/>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 xml:space="preserve">Perioada de implementare a activităților proiectului nu depășește 31 decembrie </w:t>
            </w:r>
            <w:r w:rsidR="008914CE" w:rsidRPr="00C942EC">
              <w:rPr>
                <w:rFonts w:asciiTheme="minorHAnsi" w:hAnsiTheme="minorHAnsi" w:cstheme="minorHAnsi"/>
                <w:color w:val="002060"/>
                <w:szCs w:val="24"/>
              </w:rPr>
              <w:t>202</w:t>
            </w:r>
            <w:r w:rsidR="00666C7A">
              <w:rPr>
                <w:rFonts w:asciiTheme="minorHAnsi" w:hAnsiTheme="minorHAnsi" w:cstheme="minorHAnsi"/>
                <w:color w:val="002060"/>
                <w:szCs w:val="24"/>
              </w:rPr>
              <w:t>7</w:t>
            </w:r>
            <w:r w:rsidRPr="00C942EC">
              <w:rPr>
                <w:rFonts w:asciiTheme="minorHAnsi" w:hAnsiTheme="minorHAnsi" w:cstheme="minorHAnsi"/>
                <w:color w:val="002060"/>
                <w:szCs w:val="24"/>
              </w:rPr>
              <w:t>?</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8028C8C"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893B794" w14:textId="77777777"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 Certificatul de urbanism și Autorizația de construire, după caz, dacă a fost obținută </w:t>
            </w:r>
          </w:p>
          <w:p w14:paraId="05F68694" w14:textId="6B5D7347" w:rsidR="004633F6" w:rsidRPr="00C942EC" w:rsidRDefault="004633F6" w:rsidP="004633F6">
            <w:pPr>
              <w:pStyle w:val="ListParagraph"/>
              <w:numPr>
                <w:ilvl w:val="0"/>
                <w:numId w:val="40"/>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urbanism este emis în scopul realizării lucrărilor aferente cererii de finanțare depuse și este în termenul de valabilitate.</w:t>
            </w:r>
          </w:p>
        </w:tc>
        <w:tc>
          <w:tcPr>
            <w:tcW w:w="258" w:type="pct"/>
            <w:shd w:val="clear" w:color="auto" w:fill="auto"/>
          </w:tcPr>
          <w:p w14:paraId="5D959F2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0673C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2947B6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4DE2CC"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7B645850" w14:textId="77777777" w:rsidTr="00325F16">
        <w:trPr>
          <w:trHeight w:val="65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D68191"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XXI. Locul de implementare a proiectului </w:t>
            </w:r>
          </w:p>
          <w:p w14:paraId="1435860C" w14:textId="76DE9A44" w:rsidR="004633F6" w:rsidRPr="00C942EC" w:rsidRDefault="004633F6" w:rsidP="004633F6">
            <w:pPr>
              <w:pStyle w:val="ListParagraph"/>
              <w:numPr>
                <w:ilvl w:val="0"/>
                <w:numId w:val="41"/>
              </w:numPr>
              <w:spacing w:after="0"/>
              <w:rPr>
                <w:rFonts w:asciiTheme="minorHAnsi" w:hAnsiTheme="minorHAnsi" w:cstheme="minorHAnsi"/>
                <w:color w:val="002060"/>
                <w:szCs w:val="24"/>
              </w:rPr>
            </w:pPr>
            <w:r w:rsidRPr="00C942EC">
              <w:rPr>
                <w:rFonts w:asciiTheme="minorHAnsi" w:hAnsiTheme="minorHAnsi" w:cstheme="minorHAnsi"/>
                <w:color w:val="002060"/>
                <w:szCs w:val="24"/>
              </w:rPr>
              <w:t>Locul de implementare a proiectului este situat în</w:t>
            </w:r>
            <w:r w:rsidR="002744FC">
              <w:rPr>
                <w:rFonts w:asciiTheme="minorHAnsi" w:hAnsiTheme="minorHAnsi" w:cstheme="minorHAnsi"/>
                <w:color w:val="002060"/>
                <w:szCs w:val="24"/>
              </w:rPr>
              <w:t>tr-o</w:t>
            </w:r>
            <w:r w:rsidRPr="00C942EC">
              <w:rPr>
                <w:rFonts w:asciiTheme="minorHAnsi" w:hAnsiTheme="minorHAnsi" w:cstheme="minorHAnsi"/>
                <w:color w:val="002060"/>
                <w:szCs w:val="24"/>
              </w:rPr>
              <w:t xml:space="preserve"> regiune mai puțin dezvoltată?</w:t>
            </w:r>
          </w:p>
        </w:tc>
        <w:tc>
          <w:tcPr>
            <w:tcW w:w="258" w:type="pct"/>
            <w:shd w:val="clear" w:color="auto" w:fill="auto"/>
          </w:tcPr>
          <w:p w14:paraId="6464433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7B1C63B9"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XXII.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0B2AB702" w:rsidR="004633F6" w:rsidRPr="00C942EC" w:rsidRDefault="004633F6" w:rsidP="004633F6">
            <w:pPr>
              <w:pStyle w:val="Header"/>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t xml:space="preserve">XXIII.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0C389954" w14:textId="1059B97E" w:rsidR="004633F6" w:rsidRPr="00C942EC" w:rsidRDefault="00ED481E" w:rsidP="004633F6">
            <w:pPr>
              <w:pStyle w:val="ListParagraph"/>
              <w:numPr>
                <w:ilvl w:val="0"/>
                <w:numId w:val="43"/>
              </w:numPr>
              <w:spacing w:after="0"/>
              <w:rPr>
                <w:rFonts w:asciiTheme="minorHAnsi" w:hAnsiTheme="minorHAnsi" w:cstheme="minorHAnsi"/>
                <w:bCs/>
                <w:color w:val="002060"/>
                <w:szCs w:val="24"/>
              </w:rPr>
            </w:pPr>
            <w:r>
              <w:rPr>
                <w:rFonts w:asciiTheme="minorHAnsi" w:hAnsiTheme="minorHAnsi" w:cstheme="minorHAnsi"/>
                <w:bCs/>
                <w:color w:val="002060"/>
                <w:szCs w:val="24"/>
              </w:rPr>
              <w:t>Proiectul respect</w:t>
            </w:r>
            <w:r w:rsidR="002744FC">
              <w:rPr>
                <w:rFonts w:asciiTheme="minorHAnsi" w:hAnsiTheme="minorHAnsi" w:cstheme="minorHAnsi"/>
                <w:bCs/>
                <w:color w:val="002060"/>
                <w:szCs w:val="24"/>
              </w:rPr>
              <w:t>ă</w:t>
            </w:r>
            <w:r>
              <w:rPr>
                <w:rFonts w:asciiTheme="minorHAnsi" w:hAnsiTheme="minorHAnsi" w:cstheme="minorHAnsi"/>
                <w:bCs/>
                <w:color w:val="002060"/>
                <w:szCs w:val="24"/>
              </w:rPr>
              <w:t xml:space="preserve"> principiul DNSH,</w:t>
            </w:r>
            <w:r w:rsidRPr="00C942EC">
              <w:rPr>
                <w:rFonts w:asciiTheme="minorHAnsi" w:hAnsiTheme="minorHAnsi" w:cstheme="minorHAnsi"/>
                <w:bCs/>
                <w:color w:val="002060"/>
                <w:szCs w:val="24"/>
              </w:rPr>
              <w:t xml:space="preserve"> </w:t>
            </w:r>
            <w:r w:rsidR="004633F6" w:rsidRPr="00C942EC">
              <w:rPr>
                <w:rFonts w:asciiTheme="minorHAnsi" w:hAnsiTheme="minorHAnsi" w:cstheme="minorHAnsi"/>
                <w:bCs/>
                <w:color w:val="002060"/>
                <w:szCs w:val="24"/>
              </w:rPr>
              <w:t>conform prevederilor ghidul solicitantului</w:t>
            </w:r>
            <w:r>
              <w:rPr>
                <w:rFonts w:asciiTheme="minorHAnsi" w:hAnsiTheme="minorHAnsi" w:cstheme="minorHAnsi"/>
                <w:bCs/>
                <w:color w:val="002060"/>
                <w:szCs w:val="24"/>
              </w:rPr>
              <w:t>?</w:t>
            </w:r>
            <w:r w:rsidR="004633F6" w:rsidRPr="00C942EC">
              <w:rPr>
                <w:rFonts w:asciiTheme="minorHAnsi" w:hAnsiTheme="minorHAnsi" w:cstheme="minorHAnsi"/>
                <w:bCs/>
                <w:color w:val="002060"/>
                <w:szCs w:val="24"/>
              </w:rPr>
              <w:t xml:space="preserve"> </w:t>
            </w:r>
          </w:p>
          <w:p w14:paraId="753240A3" w14:textId="03115B95" w:rsidR="004633F6" w:rsidRPr="00D54566" w:rsidRDefault="004633F6" w:rsidP="00D54566">
            <w:pPr>
              <w:pStyle w:val="ListParagraph"/>
              <w:numPr>
                <w:ilvl w:val="0"/>
                <w:numId w:val="43"/>
              </w:numPr>
              <w:spacing w:after="0"/>
              <w:rPr>
                <w:rFonts w:asciiTheme="minorHAnsi" w:hAnsiTheme="minorHAnsi" w:cstheme="minorHAnsi"/>
                <w:bCs/>
                <w:color w:val="17365D" w:themeColor="text2" w:themeShade="BF"/>
              </w:rPr>
            </w:pPr>
            <w:r w:rsidRPr="00D54566">
              <w:rPr>
                <w:rFonts w:asciiTheme="minorHAnsi" w:hAnsiTheme="minorHAnsi" w:cstheme="minorHAnsi"/>
                <w:bCs/>
                <w:color w:val="002060"/>
                <w:szCs w:val="24"/>
              </w:rPr>
              <w:t xml:space="preserve">Proiectul respectă standardul </w:t>
            </w:r>
            <w:proofErr w:type="spellStart"/>
            <w:r w:rsidRPr="00D54566">
              <w:rPr>
                <w:rFonts w:asciiTheme="minorHAnsi" w:hAnsiTheme="minorHAnsi" w:cstheme="minorHAnsi"/>
                <w:bCs/>
                <w:color w:val="002060"/>
                <w:szCs w:val="24"/>
              </w:rPr>
              <w:t>nZEB</w:t>
            </w:r>
            <w:proofErr w:type="spellEnd"/>
            <w:r w:rsidRPr="00D54566">
              <w:rPr>
                <w:rFonts w:asciiTheme="minorHAnsi" w:hAnsiTheme="minorHAnsi" w:cstheme="minorHAnsi"/>
                <w:bCs/>
                <w:color w:val="002060"/>
                <w:szCs w:val="24"/>
              </w:rPr>
              <w:t xml:space="preserve"> pentru EXTINDERI</w:t>
            </w:r>
            <w:r w:rsidR="00ED481E">
              <w:rPr>
                <w:rFonts w:asciiTheme="minorHAnsi" w:hAnsiTheme="minorHAnsi" w:cstheme="minorHAnsi"/>
                <w:bCs/>
                <w:color w:val="002060"/>
                <w:szCs w:val="24"/>
              </w:rPr>
              <w:t>?</w:t>
            </w:r>
          </w:p>
        </w:tc>
        <w:tc>
          <w:tcPr>
            <w:tcW w:w="258" w:type="pct"/>
            <w:shd w:val="clear" w:color="auto" w:fill="auto"/>
          </w:tcPr>
          <w:p w14:paraId="23E695E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B74B3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50C8FC45"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XXIV Evitarea dublei finanțări</w:t>
            </w:r>
          </w:p>
          <w:p w14:paraId="3DBB127C" w14:textId="77777777"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53385705"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lastRenderedPageBreak/>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00BB7284"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XXV.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4F53CEF9"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w:t>
            </w:r>
            <w:r w:rsidR="00044DDA">
              <w:rPr>
                <w:rFonts w:asciiTheme="minorHAnsi" w:hAnsiTheme="minorHAnsi" w:cstheme="minorHAnsi"/>
                <w:b/>
                <w:color w:val="002060"/>
                <w:sz w:val="24"/>
              </w:rPr>
              <w:t>I</w:t>
            </w:r>
            <w:r w:rsidRPr="00C942EC">
              <w:rPr>
                <w:rFonts w:asciiTheme="minorHAnsi" w:hAnsiTheme="minorHAnsi" w:cstheme="minorHAnsi"/>
                <w:b/>
                <w:color w:val="002060"/>
                <w:sz w:val="24"/>
              </w:rPr>
              <w:t xml:space="preserve"> Cererea de finanțare respectă formatul solicitat și conține toate anexele și documentele solicitate.</w:t>
            </w:r>
          </w:p>
          <w:p w14:paraId="7398CA82" w14:textId="2154C5DF"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EF63C75" w14:textId="77777777"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5D380BAF"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w:t>
            </w:r>
            <w:r w:rsidR="00325F16">
              <w:rPr>
                <w:rFonts w:asciiTheme="minorHAnsi" w:hAnsiTheme="minorHAnsi" w:cstheme="minorHAnsi"/>
                <w:bCs/>
                <w:color w:val="002060"/>
                <w:sz w:val="24"/>
              </w:rPr>
              <w:t xml:space="preserve"> </w:t>
            </w:r>
            <w:r w:rsidRPr="00C942EC">
              <w:rPr>
                <w:rFonts w:asciiTheme="minorHAnsi" w:hAnsiTheme="minorHAnsi" w:cstheme="minorHAnsi"/>
                <w:bCs/>
                <w:color w:val="002060"/>
                <w:sz w:val="24"/>
              </w:rPr>
              <w:t>Pentru documentele redactate în altă limbă, au fost trimise traduceri autorizate ale acestora).</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ED481E">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4633F6"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3893E441"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XXVII</w:t>
            </w:r>
            <w:r w:rsidR="00325F16">
              <w:rPr>
                <w:rFonts w:asciiTheme="minorHAnsi" w:hAnsiTheme="minorHAnsi" w:cstheme="minorHAnsi"/>
                <w:b/>
                <w:color w:val="002060"/>
                <w:sz w:val="24"/>
              </w:rPr>
              <w:t>.</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456CA45E" w:rsidR="004633F6" w:rsidRPr="00C942EC" w:rsidRDefault="00044DDA"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XX</w:t>
            </w:r>
            <w:r>
              <w:rPr>
                <w:rFonts w:asciiTheme="minorHAnsi" w:hAnsiTheme="minorHAnsi" w:cstheme="minorHAnsi"/>
                <w:b/>
                <w:color w:val="002060"/>
                <w:sz w:val="24"/>
              </w:rPr>
              <w:t>IX</w:t>
            </w:r>
            <w:r w:rsidR="004633F6" w:rsidRPr="00C942EC">
              <w:rPr>
                <w:rFonts w:asciiTheme="minorHAnsi" w:hAnsiTheme="minorHAnsi" w:cstheme="minorHAnsi"/>
                <w:b/>
                <w:color w:val="002060"/>
                <w:sz w:val="24"/>
              </w:rPr>
              <w:t>. Certificatul de cazier fiscal al solicitantului</w:t>
            </w:r>
          </w:p>
          <w:p w14:paraId="5E07B49C" w14:textId="336F41FE"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r w:rsidR="00F9333C">
              <w:rPr>
                <w:rFonts w:asciiTheme="minorHAnsi" w:hAnsiTheme="minorHAnsi" w:cstheme="minorHAnsi"/>
                <w:color w:val="002060"/>
                <w:szCs w:val="24"/>
              </w:rPr>
              <w:t>(</w:t>
            </w:r>
            <w:r w:rsidRPr="00C942EC">
              <w:rPr>
                <w:rFonts w:asciiTheme="minorHAnsi" w:hAnsiTheme="minorHAnsi" w:cstheme="minorHAnsi"/>
                <w:color w:val="002060"/>
                <w:szCs w:val="24"/>
              </w:rPr>
              <w:t>În cazul parteneriatelor este obligatorie depunerea certificatului de către toți membrii parteneriatului</w:t>
            </w:r>
            <w:r w:rsidR="00F9333C">
              <w:rPr>
                <w:rFonts w:asciiTheme="minorHAnsi" w:hAnsiTheme="minorHAnsi" w:cstheme="minorHAnsi"/>
                <w:color w:val="002060"/>
                <w:szCs w:val="24"/>
              </w:rPr>
              <w:t>)</w:t>
            </w:r>
          </w:p>
          <w:p w14:paraId="68A8A69A" w14:textId="77777777"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ED481E">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942786">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B710B" w14:textId="77777777" w:rsidR="00942786" w:rsidRDefault="00942786" w:rsidP="007275E1">
      <w:pPr>
        <w:spacing w:before="0" w:after="0"/>
      </w:pPr>
      <w:r>
        <w:separator/>
      </w:r>
    </w:p>
  </w:endnote>
  <w:endnote w:type="continuationSeparator" w:id="0">
    <w:p w14:paraId="28C69F49" w14:textId="77777777" w:rsidR="00942786" w:rsidRDefault="0094278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7AE67" w14:textId="77777777" w:rsidR="00942786" w:rsidRDefault="00942786" w:rsidP="007275E1">
      <w:pPr>
        <w:spacing w:before="0" w:after="0"/>
      </w:pPr>
      <w:r>
        <w:separator/>
      </w:r>
    </w:p>
  </w:footnote>
  <w:footnote w:type="continuationSeparator" w:id="0">
    <w:p w14:paraId="5F61B05F" w14:textId="77777777" w:rsidR="00942786" w:rsidRDefault="00942786"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55548" w14:textId="77777777" w:rsidR="00977E69" w:rsidRDefault="00977E69" w:rsidP="00977E69">
    <w:pPr>
      <w:spacing w:before="60" w:after="0"/>
      <w:ind w:right="120"/>
      <w:jc w:val="center"/>
      <w:rPr>
        <w:rFonts w:ascii="Calibri" w:eastAsia="Calibri" w:hAnsi="Calibri" w:cs="Calibri"/>
        <w:b/>
        <w:bCs/>
        <w:color w:val="002060"/>
        <w:sz w:val="24"/>
      </w:rPr>
    </w:pPr>
    <w:bookmarkStart w:id="15" w:name="_Hlk145417481"/>
    <w:bookmarkStart w:id="16" w:name="_Hlk145426339"/>
    <w:r w:rsidRPr="007F49D3">
      <w:rPr>
        <w:rFonts w:ascii="Calibri" w:eastAsia="Calibri" w:hAnsi="Calibri" w:cs="Calibri"/>
        <w:b/>
        <w:bCs/>
        <w:color w:val="002060"/>
        <w:sz w:val="24"/>
      </w:rPr>
      <w:t xml:space="preserve">Ghidul solicitantului: </w:t>
    </w:r>
  </w:p>
  <w:p w14:paraId="66FCDE03" w14:textId="531FF8DB" w:rsidR="00666C7A" w:rsidRPr="00666C7A" w:rsidRDefault="00666C7A" w:rsidP="00666C7A">
    <w:pPr>
      <w:spacing w:before="0" w:after="0"/>
      <w:jc w:val="center"/>
      <w:rPr>
        <w:rFonts w:asciiTheme="minorHAnsi" w:hAnsiTheme="minorHAnsi" w:cstheme="minorHAnsi"/>
        <w:b/>
        <w:bCs/>
        <w:iCs/>
        <w:color w:val="002060"/>
        <w:sz w:val="24"/>
      </w:rPr>
    </w:pPr>
    <w:r w:rsidRPr="00666C7A">
      <w:rPr>
        <w:rFonts w:asciiTheme="minorHAnsi" w:hAnsiTheme="minorHAnsi" w:cstheme="minorHAnsi"/>
        <w:b/>
        <w:bCs/>
        <w:color w:val="002060"/>
        <w:sz w:val="24"/>
      </w:rPr>
      <w:t>Continuarea investițiilor finanțate prin POIM 2014-2020 în domeniul sănătății care vizează capabilități medicale mobile / formațiuni medicale mobile de diagnostic și tratament /containere de logistică medicală</w:t>
    </w:r>
    <w:r>
      <w:rPr>
        <w:rFonts w:asciiTheme="minorHAnsi" w:hAnsiTheme="minorHAnsi" w:cstheme="minorHAnsi"/>
        <w:b/>
        <w:bCs/>
        <w:color w:val="002060"/>
        <w:sz w:val="24"/>
      </w:rPr>
      <w:t xml:space="preserve"> - </w:t>
    </w:r>
    <w:r w:rsidRPr="00666C7A">
      <w:rPr>
        <w:rFonts w:asciiTheme="minorHAnsi" w:hAnsiTheme="minorHAnsi" w:cstheme="minorHAnsi"/>
        <w:b/>
        <w:bCs/>
        <w:color w:val="002060"/>
        <w:sz w:val="24"/>
      </w:rPr>
      <w:t xml:space="preserve"> operațiuni etapizate</w:t>
    </w:r>
  </w:p>
  <w:bookmarkEnd w:id="15"/>
  <w:bookmarkEnd w:id="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C818D4"/>
    <w:multiLevelType w:val="hybridMultilevel"/>
    <w:tmpl w:val="5846D712"/>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3"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0"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0" w15:restartNumberingAfterBreak="0">
    <w:nsid w:val="393857E8"/>
    <w:multiLevelType w:val="hybridMultilevel"/>
    <w:tmpl w:val="9678020A"/>
    <w:lvl w:ilvl="0" w:tplc="7AF4783C">
      <w:start w:val="1"/>
      <w:numFmt w:val="decimal"/>
      <w:lvlText w:val="%1."/>
      <w:lvlJc w:val="left"/>
      <w:pPr>
        <w:ind w:left="360" w:hanging="360"/>
      </w:pPr>
      <w:rPr>
        <w:rFonts w:asciiTheme="minorHAnsi" w:hAnsiTheme="minorHAnsi" w:cstheme="minorHAnsi"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2"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4"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0"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7"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68"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0"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5A4015"/>
    <w:multiLevelType w:val="hybridMultilevel"/>
    <w:tmpl w:val="DA081FDA"/>
    <w:lvl w:ilvl="0" w:tplc="62826930">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1"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1"/>
  </w:num>
  <w:num w:numId="2" w16cid:durableId="529953898">
    <w:abstractNumId w:val="36"/>
  </w:num>
  <w:num w:numId="3" w16cid:durableId="1121071991">
    <w:abstractNumId w:val="34"/>
  </w:num>
  <w:num w:numId="4" w16cid:durableId="1224831481">
    <w:abstractNumId w:val="49"/>
  </w:num>
  <w:num w:numId="5" w16cid:durableId="1767850128">
    <w:abstractNumId w:val="46"/>
  </w:num>
  <w:num w:numId="6" w16cid:durableId="1248886631">
    <w:abstractNumId w:val="38"/>
  </w:num>
  <w:num w:numId="7" w16cid:durableId="1303344380">
    <w:abstractNumId w:val="67"/>
  </w:num>
  <w:num w:numId="8" w16cid:durableId="1038626970">
    <w:abstractNumId w:val="48"/>
  </w:num>
  <w:num w:numId="9" w16cid:durableId="956639889">
    <w:abstractNumId w:val="28"/>
  </w:num>
  <w:num w:numId="10" w16cid:durableId="923761151">
    <w:abstractNumId w:val="71"/>
  </w:num>
  <w:num w:numId="11" w16cid:durableId="1625117269">
    <w:abstractNumId w:val="78"/>
  </w:num>
  <w:num w:numId="12" w16cid:durableId="668020625">
    <w:abstractNumId w:val="74"/>
  </w:num>
  <w:num w:numId="13" w16cid:durableId="1165589255">
    <w:abstractNumId w:val="11"/>
  </w:num>
  <w:num w:numId="14" w16cid:durableId="1698503083">
    <w:abstractNumId w:val="29"/>
  </w:num>
  <w:num w:numId="15" w16cid:durableId="722142138">
    <w:abstractNumId w:val="37"/>
  </w:num>
  <w:num w:numId="16" w16cid:durableId="353922765">
    <w:abstractNumId w:val="60"/>
  </w:num>
  <w:num w:numId="17" w16cid:durableId="443158937">
    <w:abstractNumId w:val="81"/>
  </w:num>
  <w:num w:numId="18" w16cid:durableId="2096515450">
    <w:abstractNumId w:val="61"/>
  </w:num>
  <w:num w:numId="19" w16cid:durableId="1026753680">
    <w:abstractNumId w:val="54"/>
  </w:num>
  <w:num w:numId="20" w16cid:durableId="1358505727">
    <w:abstractNumId w:val="79"/>
  </w:num>
  <w:num w:numId="21" w16cid:durableId="1702245240">
    <w:abstractNumId w:val="4"/>
  </w:num>
  <w:num w:numId="22" w16cid:durableId="2010402501">
    <w:abstractNumId w:val="43"/>
  </w:num>
  <w:num w:numId="23" w16cid:durableId="1736852086">
    <w:abstractNumId w:val="82"/>
  </w:num>
  <w:num w:numId="24" w16cid:durableId="2071731097">
    <w:abstractNumId w:val="33"/>
  </w:num>
  <w:num w:numId="25" w16cid:durableId="1107774420">
    <w:abstractNumId w:val="47"/>
  </w:num>
  <w:num w:numId="26" w16cid:durableId="1842239793">
    <w:abstractNumId w:val="80"/>
  </w:num>
  <w:num w:numId="27" w16cid:durableId="607663379">
    <w:abstractNumId w:val="63"/>
  </w:num>
  <w:num w:numId="28" w16cid:durableId="1607234259">
    <w:abstractNumId w:val="68"/>
  </w:num>
  <w:num w:numId="29" w16cid:durableId="1904834174">
    <w:abstractNumId w:val="13"/>
  </w:num>
  <w:num w:numId="30" w16cid:durableId="1379670789">
    <w:abstractNumId w:val="44"/>
  </w:num>
  <w:num w:numId="31" w16cid:durableId="608316630">
    <w:abstractNumId w:val="5"/>
  </w:num>
  <w:num w:numId="32" w16cid:durableId="1671831971">
    <w:abstractNumId w:val="62"/>
  </w:num>
  <w:num w:numId="33" w16cid:durableId="1233080074">
    <w:abstractNumId w:val="77"/>
  </w:num>
  <w:num w:numId="34" w16cid:durableId="1021786206">
    <w:abstractNumId w:val="31"/>
  </w:num>
  <w:num w:numId="35" w16cid:durableId="844782094">
    <w:abstractNumId w:val="6"/>
  </w:num>
  <w:num w:numId="36" w16cid:durableId="711733677">
    <w:abstractNumId w:val="2"/>
  </w:num>
  <w:num w:numId="37" w16cid:durableId="835613411">
    <w:abstractNumId w:val="51"/>
  </w:num>
  <w:num w:numId="38" w16cid:durableId="241066696">
    <w:abstractNumId w:val="66"/>
  </w:num>
  <w:num w:numId="39" w16cid:durableId="191236477">
    <w:abstractNumId w:val="30"/>
  </w:num>
  <w:num w:numId="40" w16cid:durableId="1242132143">
    <w:abstractNumId w:val="24"/>
  </w:num>
  <w:num w:numId="41" w16cid:durableId="704133215">
    <w:abstractNumId w:val="58"/>
  </w:num>
  <w:num w:numId="42" w16cid:durableId="2068064250">
    <w:abstractNumId w:val="9"/>
  </w:num>
  <w:num w:numId="43" w16cid:durableId="855578842">
    <w:abstractNumId w:val="0"/>
  </w:num>
  <w:num w:numId="44" w16cid:durableId="231893190">
    <w:abstractNumId w:val="53"/>
  </w:num>
  <w:num w:numId="45" w16cid:durableId="325675155">
    <w:abstractNumId w:val="8"/>
  </w:num>
  <w:num w:numId="46" w16cid:durableId="679312234">
    <w:abstractNumId w:val="55"/>
  </w:num>
  <w:num w:numId="47" w16cid:durableId="1897937384">
    <w:abstractNumId w:val="27"/>
  </w:num>
  <w:num w:numId="48" w16cid:durableId="770783084">
    <w:abstractNumId w:val="72"/>
  </w:num>
  <w:num w:numId="49" w16cid:durableId="2129398479">
    <w:abstractNumId w:val="52"/>
  </w:num>
  <w:num w:numId="50" w16cid:durableId="192765461">
    <w:abstractNumId w:val="20"/>
  </w:num>
  <w:num w:numId="51" w16cid:durableId="625162935">
    <w:abstractNumId w:val="39"/>
  </w:num>
  <w:num w:numId="52" w16cid:durableId="282461163">
    <w:abstractNumId w:val="1"/>
  </w:num>
  <w:num w:numId="53" w16cid:durableId="1392266300">
    <w:abstractNumId w:val="22"/>
  </w:num>
  <w:num w:numId="54" w16cid:durableId="1503741650">
    <w:abstractNumId w:val="17"/>
  </w:num>
  <w:num w:numId="55" w16cid:durableId="789058588">
    <w:abstractNumId w:val="25"/>
  </w:num>
  <w:num w:numId="56" w16cid:durableId="196090575">
    <w:abstractNumId w:val="41"/>
  </w:num>
  <w:num w:numId="57" w16cid:durableId="992176283">
    <w:abstractNumId w:val="56"/>
  </w:num>
  <w:num w:numId="58" w16cid:durableId="1896240135">
    <w:abstractNumId w:val="70"/>
  </w:num>
  <w:num w:numId="59" w16cid:durableId="1177767518">
    <w:abstractNumId w:val="42"/>
  </w:num>
  <w:num w:numId="60" w16cid:durableId="1143237260">
    <w:abstractNumId w:val="83"/>
  </w:num>
  <w:num w:numId="61" w16cid:durableId="713433411">
    <w:abstractNumId w:val="35"/>
  </w:num>
  <w:num w:numId="62" w16cid:durableId="1419716042">
    <w:abstractNumId w:val="76"/>
  </w:num>
  <w:num w:numId="63" w16cid:durableId="649869009">
    <w:abstractNumId w:val="65"/>
  </w:num>
  <w:num w:numId="64" w16cid:durableId="728306623">
    <w:abstractNumId w:val="50"/>
  </w:num>
  <w:num w:numId="65" w16cid:durableId="1762332284">
    <w:abstractNumId w:val="73"/>
  </w:num>
  <w:num w:numId="66" w16cid:durableId="1706710799">
    <w:abstractNumId w:val="57"/>
  </w:num>
  <w:num w:numId="67" w16cid:durableId="649795689">
    <w:abstractNumId w:val="10"/>
  </w:num>
  <w:num w:numId="68" w16cid:durableId="1566644223">
    <w:abstractNumId w:val="19"/>
  </w:num>
  <w:num w:numId="69" w16cid:durableId="1460302380">
    <w:abstractNumId w:val="69"/>
  </w:num>
  <w:num w:numId="70" w16cid:durableId="1002513026">
    <w:abstractNumId w:val="14"/>
  </w:num>
  <w:num w:numId="71" w16cid:durableId="2020614501">
    <w:abstractNumId w:val="59"/>
  </w:num>
  <w:num w:numId="72" w16cid:durableId="2040546947">
    <w:abstractNumId w:val="64"/>
  </w:num>
  <w:num w:numId="73" w16cid:durableId="1851796477">
    <w:abstractNumId w:val="23"/>
  </w:num>
  <w:num w:numId="74" w16cid:durableId="1926104965">
    <w:abstractNumId w:val="40"/>
  </w:num>
  <w:num w:numId="75" w16cid:durableId="1121648683">
    <w:abstractNumId w:val="26"/>
  </w:num>
  <w:num w:numId="76" w16cid:durableId="713166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5"/>
  </w:num>
  <w:num w:numId="78" w16cid:durableId="537351357">
    <w:abstractNumId w:val="15"/>
  </w:num>
  <w:num w:numId="79" w16cid:durableId="1590655549">
    <w:abstractNumId w:val="16"/>
  </w:num>
  <w:num w:numId="80" w16cid:durableId="1962420469">
    <w:abstractNumId w:val="75"/>
  </w:num>
  <w:num w:numId="81" w16cid:durableId="192157217">
    <w:abstractNumId w:val="32"/>
  </w:num>
  <w:num w:numId="82" w16cid:durableId="1703045489">
    <w:abstractNumId w:val="3"/>
  </w:num>
  <w:num w:numId="83" w16cid:durableId="974985490">
    <w:abstractNumId w:val="7"/>
  </w:num>
  <w:num w:numId="84" w16cid:durableId="153493451">
    <w:abstractNumId w:val="18"/>
  </w:num>
  <w:num w:numId="85" w16cid:durableId="904535545">
    <w:abstractNumId w:val="1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ia Sararu">
    <w15:presenceInfo w15:providerId="AD" w15:userId="S-1-5-21-1335690349-1632514493-598330653-5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4DDA"/>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0F730A"/>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498E"/>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499"/>
    <w:rsid w:val="0021373D"/>
    <w:rsid w:val="00213E36"/>
    <w:rsid w:val="00214C9B"/>
    <w:rsid w:val="002156F4"/>
    <w:rsid w:val="00215909"/>
    <w:rsid w:val="002165DA"/>
    <w:rsid w:val="00216E80"/>
    <w:rsid w:val="00216E91"/>
    <w:rsid w:val="002172E7"/>
    <w:rsid w:val="00217353"/>
    <w:rsid w:val="00217592"/>
    <w:rsid w:val="0022360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4FC"/>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2BF9"/>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2817"/>
    <w:rsid w:val="00323080"/>
    <w:rsid w:val="00324E39"/>
    <w:rsid w:val="00325041"/>
    <w:rsid w:val="003250AA"/>
    <w:rsid w:val="00325370"/>
    <w:rsid w:val="00325D3D"/>
    <w:rsid w:val="00325F13"/>
    <w:rsid w:val="00325F16"/>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A75"/>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39F"/>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141"/>
    <w:rsid w:val="003E0656"/>
    <w:rsid w:val="003E11C1"/>
    <w:rsid w:val="003E1300"/>
    <w:rsid w:val="003E1DE6"/>
    <w:rsid w:val="003E3569"/>
    <w:rsid w:val="003E3B76"/>
    <w:rsid w:val="003E4455"/>
    <w:rsid w:val="003E5577"/>
    <w:rsid w:val="003E7890"/>
    <w:rsid w:val="003F17C3"/>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192D"/>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3878"/>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5706"/>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66C7A"/>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2239"/>
    <w:rsid w:val="00693C5C"/>
    <w:rsid w:val="00694158"/>
    <w:rsid w:val="0069478F"/>
    <w:rsid w:val="00694B0B"/>
    <w:rsid w:val="00695343"/>
    <w:rsid w:val="0069635C"/>
    <w:rsid w:val="00696A74"/>
    <w:rsid w:val="00697750"/>
    <w:rsid w:val="00697CA8"/>
    <w:rsid w:val="006A0E9B"/>
    <w:rsid w:val="006A1C4E"/>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93"/>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458"/>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5F6"/>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632"/>
    <w:rsid w:val="007B68B4"/>
    <w:rsid w:val="007B783A"/>
    <w:rsid w:val="007C16D5"/>
    <w:rsid w:val="007C1E4C"/>
    <w:rsid w:val="007C1FE2"/>
    <w:rsid w:val="007C228C"/>
    <w:rsid w:val="007C38F7"/>
    <w:rsid w:val="007C468D"/>
    <w:rsid w:val="007C56A0"/>
    <w:rsid w:val="007C763B"/>
    <w:rsid w:val="007D0D48"/>
    <w:rsid w:val="007D11D2"/>
    <w:rsid w:val="007D151A"/>
    <w:rsid w:val="007D2173"/>
    <w:rsid w:val="007D2B2B"/>
    <w:rsid w:val="007D2D60"/>
    <w:rsid w:val="007E151F"/>
    <w:rsid w:val="007E249F"/>
    <w:rsid w:val="007E34C2"/>
    <w:rsid w:val="007E39A1"/>
    <w:rsid w:val="007E48CC"/>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A16"/>
    <w:rsid w:val="00807E26"/>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4370"/>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14CE"/>
    <w:rsid w:val="008922C8"/>
    <w:rsid w:val="008931C6"/>
    <w:rsid w:val="008937ED"/>
    <w:rsid w:val="0089418F"/>
    <w:rsid w:val="00894704"/>
    <w:rsid w:val="008953CD"/>
    <w:rsid w:val="00895510"/>
    <w:rsid w:val="00896270"/>
    <w:rsid w:val="008A0002"/>
    <w:rsid w:val="008A1007"/>
    <w:rsid w:val="008A13B6"/>
    <w:rsid w:val="008A1680"/>
    <w:rsid w:val="008A2A2C"/>
    <w:rsid w:val="008A308E"/>
    <w:rsid w:val="008A3EB1"/>
    <w:rsid w:val="008A5B82"/>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2AE"/>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2786"/>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67B8D"/>
    <w:rsid w:val="009701F5"/>
    <w:rsid w:val="0097059D"/>
    <w:rsid w:val="00970C7C"/>
    <w:rsid w:val="009731FC"/>
    <w:rsid w:val="00973AD9"/>
    <w:rsid w:val="00974971"/>
    <w:rsid w:val="00974CAD"/>
    <w:rsid w:val="00975908"/>
    <w:rsid w:val="0097619B"/>
    <w:rsid w:val="009768CC"/>
    <w:rsid w:val="00977E69"/>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320"/>
    <w:rsid w:val="009A0EB4"/>
    <w:rsid w:val="009A0F5F"/>
    <w:rsid w:val="009A0FFF"/>
    <w:rsid w:val="009A2523"/>
    <w:rsid w:val="009A4314"/>
    <w:rsid w:val="009A5A6D"/>
    <w:rsid w:val="009A5F05"/>
    <w:rsid w:val="009A6C0A"/>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5CEA"/>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614"/>
    <w:rsid w:val="00AA7D6B"/>
    <w:rsid w:val="00AB21DB"/>
    <w:rsid w:val="00AB22C3"/>
    <w:rsid w:val="00AB2409"/>
    <w:rsid w:val="00AB250E"/>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2625"/>
    <w:rsid w:val="00BA4AFF"/>
    <w:rsid w:val="00BA5C3B"/>
    <w:rsid w:val="00BA6054"/>
    <w:rsid w:val="00BA69E4"/>
    <w:rsid w:val="00BB204E"/>
    <w:rsid w:val="00BB2344"/>
    <w:rsid w:val="00BB2FD8"/>
    <w:rsid w:val="00BB30BA"/>
    <w:rsid w:val="00BB3711"/>
    <w:rsid w:val="00BB3D13"/>
    <w:rsid w:val="00BB439C"/>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4ECA"/>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236F"/>
    <w:rsid w:val="00C730DA"/>
    <w:rsid w:val="00C73683"/>
    <w:rsid w:val="00C74693"/>
    <w:rsid w:val="00C756D8"/>
    <w:rsid w:val="00C7573E"/>
    <w:rsid w:val="00C75FB5"/>
    <w:rsid w:val="00C76B00"/>
    <w:rsid w:val="00C80FD3"/>
    <w:rsid w:val="00C8148B"/>
    <w:rsid w:val="00C81708"/>
    <w:rsid w:val="00C818E6"/>
    <w:rsid w:val="00C8319A"/>
    <w:rsid w:val="00C85C08"/>
    <w:rsid w:val="00C85C49"/>
    <w:rsid w:val="00C85F9E"/>
    <w:rsid w:val="00C86AE8"/>
    <w:rsid w:val="00C86E25"/>
    <w:rsid w:val="00C908C9"/>
    <w:rsid w:val="00C9097A"/>
    <w:rsid w:val="00C91A72"/>
    <w:rsid w:val="00C942EC"/>
    <w:rsid w:val="00C94D35"/>
    <w:rsid w:val="00C968A9"/>
    <w:rsid w:val="00C96E54"/>
    <w:rsid w:val="00C97639"/>
    <w:rsid w:val="00CA0802"/>
    <w:rsid w:val="00CA0B55"/>
    <w:rsid w:val="00CA113E"/>
    <w:rsid w:val="00CA2447"/>
    <w:rsid w:val="00CA28F3"/>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54566"/>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2D"/>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05F8"/>
    <w:rsid w:val="00E21CB0"/>
    <w:rsid w:val="00E21D94"/>
    <w:rsid w:val="00E223B9"/>
    <w:rsid w:val="00E25883"/>
    <w:rsid w:val="00E26448"/>
    <w:rsid w:val="00E30420"/>
    <w:rsid w:val="00E3082A"/>
    <w:rsid w:val="00E31CEE"/>
    <w:rsid w:val="00E33814"/>
    <w:rsid w:val="00E347C3"/>
    <w:rsid w:val="00E3499B"/>
    <w:rsid w:val="00E350CC"/>
    <w:rsid w:val="00E3629E"/>
    <w:rsid w:val="00E36D35"/>
    <w:rsid w:val="00E3722D"/>
    <w:rsid w:val="00E373F5"/>
    <w:rsid w:val="00E3766C"/>
    <w:rsid w:val="00E401E3"/>
    <w:rsid w:val="00E40AE2"/>
    <w:rsid w:val="00E41259"/>
    <w:rsid w:val="00E41508"/>
    <w:rsid w:val="00E41791"/>
    <w:rsid w:val="00E41AEF"/>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6D7"/>
    <w:rsid w:val="00E6674C"/>
    <w:rsid w:val="00E669B9"/>
    <w:rsid w:val="00E70273"/>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730"/>
    <w:rsid w:val="00EC4A56"/>
    <w:rsid w:val="00EC57B7"/>
    <w:rsid w:val="00EC62C9"/>
    <w:rsid w:val="00EC6449"/>
    <w:rsid w:val="00EC72B6"/>
    <w:rsid w:val="00ED0C53"/>
    <w:rsid w:val="00ED0D71"/>
    <w:rsid w:val="00ED3C55"/>
    <w:rsid w:val="00ED481E"/>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1393"/>
    <w:rsid w:val="00F02689"/>
    <w:rsid w:val="00F02B81"/>
    <w:rsid w:val="00F0385C"/>
    <w:rsid w:val="00F04520"/>
    <w:rsid w:val="00F056E9"/>
    <w:rsid w:val="00F06958"/>
    <w:rsid w:val="00F06D6E"/>
    <w:rsid w:val="00F07E66"/>
    <w:rsid w:val="00F1009F"/>
    <w:rsid w:val="00F10CCA"/>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491A"/>
    <w:rsid w:val="00F75A1A"/>
    <w:rsid w:val="00F77541"/>
    <w:rsid w:val="00F81EA6"/>
    <w:rsid w:val="00F82F85"/>
    <w:rsid w:val="00F84E2F"/>
    <w:rsid w:val="00F85785"/>
    <w:rsid w:val="00F85EB0"/>
    <w:rsid w:val="00F875CD"/>
    <w:rsid w:val="00F90400"/>
    <w:rsid w:val="00F9143A"/>
    <w:rsid w:val="00F92106"/>
    <w:rsid w:val="00F9238B"/>
    <w:rsid w:val="00F9333C"/>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5E0"/>
    <w:rsid w:val="00FB2E24"/>
    <w:rsid w:val="00FB2F3E"/>
    <w:rsid w:val="00FB5373"/>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2044</Words>
  <Characters>11861</Characters>
  <Application>Microsoft Office Word</Application>
  <DocSecurity>0</DocSecurity>
  <Lines>98</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2</cp:revision>
  <cp:lastPrinted>2023-02-20T09:59:00Z</cp:lastPrinted>
  <dcterms:created xsi:type="dcterms:W3CDTF">2024-04-25T08:45:00Z</dcterms:created>
  <dcterms:modified xsi:type="dcterms:W3CDTF">2024-04-25T08:45:00Z</dcterms:modified>
</cp:coreProperties>
</file>